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D46F3" w:rsidR="006D0931" w:rsidP="00C376E7" w:rsidRDefault="006D0931" w14:paraId="518A9F45" w14:textId="2D1E4409">
      <w:pPr>
        <w:jc w:val="center"/>
        <w:rPr>
          <w:rFonts w:ascii="Times New Roman" w:hAnsi="Times New Roman"/>
          <w:b w:val="1"/>
          <w:bCs w:val="1"/>
          <w:sz w:val="32"/>
          <w:szCs w:val="32"/>
        </w:rPr>
      </w:pPr>
      <w:commentRangeStart w:id="36653977"/>
      <w:r w:rsidRPr="0DDADC02" w:rsidR="006D0931">
        <w:rPr>
          <w:rFonts w:ascii="Times New Roman" w:hAnsi="Times New Roman"/>
          <w:b w:val="1"/>
          <w:bCs w:val="1"/>
          <w:sz w:val="32"/>
          <w:szCs w:val="32"/>
        </w:rPr>
        <w:t xml:space="preserve">Ravikindlustuse seaduse muutmise seaduse </w:t>
      </w:r>
      <w:r w:rsidRPr="0DDADC02" w:rsidR="00AE6B1B">
        <w:rPr>
          <w:rFonts w:ascii="Times New Roman" w:hAnsi="Times New Roman"/>
          <w:b w:val="1"/>
          <w:bCs w:val="1"/>
          <w:sz w:val="32"/>
          <w:szCs w:val="32"/>
        </w:rPr>
        <w:t>(psühhiaatria saatekiri ja e-konsultatsioon)</w:t>
      </w:r>
      <w:r w:rsidRPr="0DDADC02" w:rsidR="00AE6B1B">
        <w:rPr>
          <w:rFonts w:ascii="Times New Roman" w:hAnsi="Times New Roman"/>
          <w:b w:val="1"/>
          <w:bCs w:val="1"/>
          <w:sz w:val="32"/>
          <w:szCs w:val="32"/>
        </w:rPr>
        <w:t xml:space="preserve"> </w:t>
      </w:r>
      <w:r w:rsidRPr="0DDADC02" w:rsidR="006D0931">
        <w:rPr>
          <w:rFonts w:ascii="Times New Roman" w:hAnsi="Times New Roman"/>
          <w:b w:val="1"/>
          <w:bCs w:val="1"/>
          <w:sz w:val="32"/>
          <w:szCs w:val="32"/>
        </w:rPr>
        <w:t>eelnõu seletuskiri</w:t>
      </w:r>
      <w:commentRangeEnd w:id="36653977"/>
      <w:r>
        <w:rPr>
          <w:rStyle w:val="CommentReference"/>
        </w:rPr>
        <w:commentReference w:id="36653977"/>
      </w:r>
    </w:p>
    <w:p w:rsidRPr="00AD46F3" w:rsidR="006D0931" w:rsidP="00C376E7" w:rsidRDefault="006D0931" w14:paraId="4E0CF3D4" w14:textId="77777777">
      <w:pPr>
        <w:jc w:val="center"/>
        <w:rPr>
          <w:rFonts w:ascii="Times New Roman" w:hAnsi="Times New Roman"/>
          <w:sz w:val="24"/>
        </w:rPr>
      </w:pPr>
    </w:p>
    <w:p w:rsidRPr="00AD46F3" w:rsidR="006D0931" w:rsidP="00C376E7" w:rsidRDefault="006D0931" w14:paraId="61F2FD15" w14:textId="77777777">
      <w:pPr>
        <w:rPr>
          <w:rFonts w:ascii="Times New Roman" w:hAnsi="Times New Roman"/>
          <w:b/>
          <w:bCs/>
          <w:sz w:val="24"/>
        </w:rPr>
        <w:sectPr w:rsidRPr="00AD46F3" w:rsidR="006D0931" w:rsidSect="006D0931">
          <w:pgSz w:w="11906" w:h="16838" w:orient="portrait"/>
          <w:pgMar w:top="1418" w:right="680" w:bottom="1418" w:left="1701" w:header="680" w:footer="680" w:gutter="0"/>
          <w:cols w:space="708"/>
          <w:formProt w:val="0"/>
          <w:docGrid w:linePitch="360"/>
        </w:sectPr>
      </w:pPr>
    </w:p>
    <w:p w:rsidRPr="00AD46F3" w:rsidR="006D0931" w:rsidP="00C376E7" w:rsidRDefault="006D0931" w14:paraId="41E3EC24" w14:textId="77777777">
      <w:pPr>
        <w:pStyle w:val="Loendilik"/>
        <w:numPr>
          <w:ilvl w:val="0"/>
          <w:numId w:val="5"/>
        </w:numPr>
        <w:ind w:left="0" w:firstLine="0"/>
        <w:rPr>
          <w:rFonts w:ascii="Times New Roman" w:hAnsi="Times New Roman"/>
          <w:b/>
          <w:bCs/>
          <w:sz w:val="24"/>
        </w:rPr>
      </w:pPr>
      <w:r w:rsidRPr="00AD46F3">
        <w:rPr>
          <w:rFonts w:ascii="Times New Roman" w:hAnsi="Times New Roman"/>
          <w:b/>
          <w:bCs/>
          <w:sz w:val="24"/>
        </w:rPr>
        <w:t xml:space="preserve">Sissejuhatus </w:t>
      </w:r>
    </w:p>
    <w:p w:rsidRPr="00AD46F3" w:rsidR="006D0931" w:rsidP="00C376E7" w:rsidRDefault="006D0931" w14:paraId="5FE6EEED" w14:textId="77777777">
      <w:pPr>
        <w:rPr>
          <w:rFonts w:ascii="Times New Roman" w:hAnsi="Times New Roman"/>
          <w:sz w:val="24"/>
          <w:lang w:eastAsia="et-EE"/>
        </w:rPr>
      </w:pPr>
    </w:p>
    <w:p w:rsidRPr="00AD46F3" w:rsidR="006D0931" w:rsidP="1B2ABABB" w:rsidRDefault="006D0931" w14:paraId="3968EFBC" w14:textId="77777777">
      <w:pPr>
        <w:pStyle w:val="Loendilik"/>
        <w:numPr>
          <w:ilvl w:val="1"/>
          <w:numId w:val="5"/>
        </w:numPr>
        <w:ind w:left="0" w:firstLine="0"/>
        <w:rPr>
          <w:rFonts w:ascii="Times New Roman" w:hAnsi="Times New Roman"/>
          <w:b w:val="1"/>
          <w:bCs w:val="1"/>
          <w:sz w:val="24"/>
          <w:szCs w:val="24"/>
        </w:rPr>
      </w:pPr>
      <w:r w:rsidRPr="0DDADC02" w:rsidR="6A295D23">
        <w:rPr>
          <w:rFonts w:ascii="Times New Roman" w:hAnsi="Times New Roman"/>
          <w:b w:val="1"/>
          <w:bCs w:val="1"/>
          <w:sz w:val="24"/>
          <w:szCs w:val="24"/>
        </w:rPr>
        <w:t xml:space="preserve"> </w:t>
      </w:r>
      <w:r w:rsidRPr="0DDADC02" w:rsidR="6A295D23">
        <w:rPr>
          <w:rFonts w:ascii="Times New Roman" w:hAnsi="Times New Roman"/>
          <w:b w:val="1"/>
          <w:bCs w:val="1"/>
          <w:sz w:val="24"/>
          <w:szCs w:val="24"/>
        </w:rPr>
        <w:t>Sisukokkuvõte</w:t>
      </w:r>
    </w:p>
    <w:p w:rsidRPr="00AD46F3" w:rsidR="006D0931" w:rsidP="00C376E7" w:rsidRDefault="006D0931" w14:paraId="09C1DFE2" w14:textId="77777777">
      <w:pPr>
        <w:rPr>
          <w:rFonts w:ascii="Times New Roman" w:hAnsi="Times New Roman"/>
          <w:sz w:val="24"/>
        </w:rPr>
      </w:pPr>
    </w:p>
    <w:p w:rsidRPr="00AD46F3" w:rsidR="006D0931" w:rsidP="00C376E7" w:rsidRDefault="006D0931" w14:paraId="6DB699BF" w14:textId="77777777">
      <w:pPr>
        <w:rPr>
          <w:rFonts w:ascii="Times New Roman" w:hAnsi="Times New Roman"/>
          <w:sz w:val="24"/>
          <w:lang w:eastAsia="et-EE"/>
        </w:rPr>
        <w:sectPr w:rsidRPr="00AD46F3" w:rsidR="006D0931" w:rsidSect="006D0931">
          <w:type w:val="continuous"/>
          <w:pgSz w:w="11906" w:h="16838" w:orient="portrait"/>
          <w:pgMar w:top="1418" w:right="680" w:bottom="1418" w:left="1701" w:header="680" w:footer="680" w:gutter="0"/>
          <w:cols w:space="708"/>
          <w:docGrid w:linePitch="360"/>
        </w:sectPr>
      </w:pPr>
    </w:p>
    <w:p w:rsidR="00DB0789" w:rsidP="00C376E7" w:rsidRDefault="558F23F8" w14:paraId="4A40BC41" w14:textId="535CD8BB">
      <w:pPr>
        <w:pStyle w:val="Default"/>
        <w:jc w:val="both"/>
        <w:rPr>
          <w:rFonts w:ascii="Times New Roman" w:hAnsi="Times New Roman" w:cs="Times New Roman"/>
          <w:color w:val="auto"/>
        </w:rPr>
      </w:pPr>
      <w:r w:rsidRPr="1B2ABABB" w:rsidR="35ABBCE3">
        <w:rPr>
          <w:rFonts w:ascii="Times New Roman" w:hAnsi="Times New Roman" w:cs="Times New Roman"/>
          <w:color w:val="auto"/>
        </w:rPr>
        <w:t xml:space="preserve">Eelnõu eesmärk on </w:t>
      </w:r>
      <w:r w:rsidRPr="1B2ABABB" w:rsidR="380402D2">
        <w:rPr>
          <w:rFonts w:ascii="Times New Roman" w:hAnsi="Times New Roman" w:cs="Times New Roman"/>
          <w:color w:val="auto"/>
        </w:rPr>
        <w:t xml:space="preserve">parandada </w:t>
      </w:r>
      <w:r w:rsidRPr="1B2ABABB" w:rsidR="5DD82E7B">
        <w:rPr>
          <w:rFonts w:ascii="Times New Roman" w:hAnsi="Times New Roman" w:cs="Times New Roman"/>
          <w:color w:val="auto"/>
        </w:rPr>
        <w:t>tervishoiuteenuste</w:t>
      </w:r>
      <w:r w:rsidRPr="1B2ABABB" w:rsidR="654DE069">
        <w:rPr>
          <w:rFonts w:ascii="Times New Roman" w:hAnsi="Times New Roman" w:cs="Times New Roman"/>
          <w:color w:val="auto"/>
        </w:rPr>
        <w:t>, sealhulgas eriarstiabi</w:t>
      </w:r>
      <w:r w:rsidRPr="1B2ABABB" w:rsidR="5DD82E7B">
        <w:rPr>
          <w:rFonts w:ascii="Times New Roman" w:hAnsi="Times New Roman" w:cs="Times New Roman"/>
          <w:color w:val="auto"/>
        </w:rPr>
        <w:t xml:space="preserve"> </w:t>
      </w:r>
      <w:r w:rsidRPr="1B2ABABB" w:rsidR="380402D2">
        <w:rPr>
          <w:rFonts w:ascii="Times New Roman" w:hAnsi="Times New Roman" w:cs="Times New Roman"/>
          <w:color w:val="auto"/>
        </w:rPr>
        <w:t xml:space="preserve">kättesaadavust ja </w:t>
      </w:r>
      <w:r w:rsidRPr="1B2ABABB" w:rsidR="72C9601A">
        <w:rPr>
          <w:rFonts w:ascii="Times New Roman" w:hAnsi="Times New Roman" w:cs="Times New Roman"/>
          <w:color w:val="auto"/>
        </w:rPr>
        <w:t xml:space="preserve">muuta </w:t>
      </w:r>
      <w:r w:rsidRPr="1B2ABABB" w:rsidR="5301B9D2">
        <w:rPr>
          <w:rFonts w:ascii="Times New Roman" w:hAnsi="Times New Roman" w:cs="Times New Roman"/>
          <w:color w:val="auto"/>
        </w:rPr>
        <w:t>teenuste</w:t>
      </w:r>
      <w:r w:rsidRPr="1B2ABABB" w:rsidR="0D1FEBCF">
        <w:rPr>
          <w:rFonts w:ascii="Times New Roman" w:hAnsi="Times New Roman" w:cs="Times New Roman"/>
          <w:color w:val="auto"/>
        </w:rPr>
        <w:t xml:space="preserve"> </w:t>
      </w:r>
      <w:r w:rsidRPr="1B2ABABB" w:rsidR="72C9601A">
        <w:rPr>
          <w:rFonts w:ascii="Times New Roman" w:hAnsi="Times New Roman" w:cs="Times New Roman"/>
          <w:color w:val="auto"/>
        </w:rPr>
        <w:t xml:space="preserve">kasutamine efektiivsemaks. </w:t>
      </w:r>
      <w:r w:rsidRPr="1B2ABABB" w:rsidR="46488826">
        <w:rPr>
          <w:rFonts w:ascii="Times New Roman" w:hAnsi="Times New Roman" w:cs="Times New Roman"/>
          <w:color w:val="auto"/>
        </w:rPr>
        <w:t>E-konsultatsiooni õiguslik raamistik on olemas peamiselt dokumenteerimise korra ja määruste kaudu, kuid ravikindlustuse seaduses mõiste puudumine takistab selle ühtse</w:t>
      </w:r>
      <w:r w:rsidRPr="1B2ABABB" w:rsidR="39FD171F">
        <w:rPr>
          <w:rFonts w:ascii="Times New Roman" w:hAnsi="Times New Roman" w:cs="Times New Roman"/>
          <w:color w:val="auto"/>
        </w:rPr>
        <w:t xml:space="preserve">te põhimõtete kohast </w:t>
      </w:r>
      <w:r w:rsidRPr="1B2ABABB" w:rsidR="46488826">
        <w:rPr>
          <w:rFonts w:ascii="Times New Roman" w:hAnsi="Times New Roman" w:cs="Times New Roman"/>
          <w:color w:val="auto"/>
        </w:rPr>
        <w:t>rakendamist.</w:t>
      </w:r>
      <w:r w:rsidRPr="1B2ABABB" w:rsidR="39FD171F">
        <w:rPr>
          <w:rFonts w:ascii="Times New Roman" w:hAnsi="Times New Roman" w:cs="Times New Roman"/>
          <w:color w:val="auto"/>
        </w:rPr>
        <w:t xml:space="preserve"> </w:t>
      </w:r>
      <w:r w:rsidRPr="1B2ABABB" w:rsidR="3D153A3A">
        <w:rPr>
          <w:rFonts w:ascii="Times New Roman" w:hAnsi="Times New Roman" w:cs="Times New Roman"/>
          <w:color w:val="auto"/>
        </w:rPr>
        <w:t xml:space="preserve">Eelnõuga kehtestatakse õiguslik alus, mis </w:t>
      </w:r>
      <w:commentRangeStart w:id="1126254852"/>
      <w:r w:rsidRPr="1B2ABABB" w:rsidR="3D153A3A">
        <w:rPr>
          <w:rFonts w:ascii="Times New Roman" w:hAnsi="Times New Roman" w:cs="Times New Roman"/>
          <w:color w:val="auto"/>
        </w:rPr>
        <w:t>võimaldab e-konsultatsiooni rakendamist ravikindlustushüvitise saamiseks</w:t>
      </w:r>
      <w:commentRangeEnd w:id="1126254852"/>
      <w:r>
        <w:rPr>
          <w:rStyle w:val="CommentReference"/>
        </w:rPr>
        <w:commentReference w:id="1126254852"/>
      </w:r>
      <w:r w:rsidRPr="1B2ABABB" w:rsidR="3D153A3A">
        <w:rPr>
          <w:rFonts w:ascii="Times New Roman" w:hAnsi="Times New Roman" w:cs="Times New Roman"/>
          <w:color w:val="auto"/>
        </w:rPr>
        <w:t xml:space="preserve">. </w:t>
      </w:r>
      <w:r w:rsidRPr="1B2ABABB" w:rsidR="6554B7C1">
        <w:rPr>
          <w:rFonts w:ascii="Times New Roman" w:hAnsi="Times New Roman" w:cs="Times New Roman"/>
          <w:color w:val="auto"/>
        </w:rPr>
        <w:t xml:space="preserve">Ravikindlustuse seaduse (edaspidi </w:t>
      </w:r>
      <w:r w:rsidRPr="1B2ABABB" w:rsidR="6554B7C1">
        <w:rPr>
          <w:rFonts w:ascii="Times New Roman" w:hAnsi="Times New Roman" w:cs="Times New Roman"/>
          <w:color w:val="auto"/>
        </w:rPr>
        <w:t>RaKS</w:t>
      </w:r>
      <w:r w:rsidRPr="1B2ABABB" w:rsidR="6554B7C1">
        <w:rPr>
          <w:rFonts w:ascii="Times New Roman" w:hAnsi="Times New Roman" w:cs="Times New Roman"/>
          <w:color w:val="auto"/>
        </w:rPr>
        <w:t>) muudatuste</w:t>
      </w:r>
      <w:r w:rsidRPr="1B2ABABB" w:rsidR="7F983DE8">
        <w:rPr>
          <w:rFonts w:ascii="Times New Roman" w:hAnsi="Times New Roman" w:cs="Times New Roman"/>
          <w:color w:val="auto"/>
        </w:rPr>
        <w:t xml:space="preserve">ga </w:t>
      </w:r>
      <w:r w:rsidRPr="1B2ABABB" w:rsidR="6554B7C1">
        <w:rPr>
          <w:rFonts w:ascii="Times New Roman" w:hAnsi="Times New Roman" w:cs="Times New Roman"/>
          <w:color w:val="auto"/>
        </w:rPr>
        <w:t>võimalda</w:t>
      </w:r>
      <w:r w:rsidRPr="1B2ABABB" w:rsidR="7F983DE8">
        <w:rPr>
          <w:rFonts w:ascii="Times New Roman" w:hAnsi="Times New Roman" w:cs="Times New Roman"/>
          <w:color w:val="auto"/>
        </w:rPr>
        <w:t>takse</w:t>
      </w:r>
      <w:r w:rsidRPr="1B2ABABB" w:rsidR="6554B7C1">
        <w:rPr>
          <w:rFonts w:ascii="Times New Roman" w:hAnsi="Times New Roman" w:cs="Times New Roman"/>
          <w:color w:val="auto"/>
        </w:rPr>
        <w:t xml:space="preserve"> </w:t>
      </w:r>
      <w:r w:rsidRPr="1B2ABABB" w:rsidR="0B1630DD">
        <w:rPr>
          <w:rFonts w:ascii="Times New Roman" w:hAnsi="Times New Roman" w:cs="Times New Roman"/>
          <w:color w:val="auto"/>
        </w:rPr>
        <w:t>vajaduspõhi</w:t>
      </w:r>
      <w:r w:rsidRPr="1B2ABABB" w:rsidR="7F983DE8">
        <w:rPr>
          <w:rFonts w:ascii="Times New Roman" w:hAnsi="Times New Roman" w:cs="Times New Roman"/>
          <w:color w:val="auto"/>
        </w:rPr>
        <w:t>ne</w:t>
      </w:r>
      <w:r w:rsidRPr="1B2ABABB" w:rsidR="5A266341">
        <w:rPr>
          <w:rFonts w:ascii="Times New Roman" w:hAnsi="Times New Roman" w:cs="Times New Roman"/>
          <w:color w:val="auto"/>
        </w:rPr>
        <w:t xml:space="preserve"> </w:t>
      </w:r>
      <w:r w:rsidRPr="1B2ABABB" w:rsidR="066A78BA">
        <w:rPr>
          <w:rFonts w:ascii="Times New Roman" w:hAnsi="Times New Roman" w:cs="Times New Roman"/>
          <w:color w:val="auto"/>
        </w:rPr>
        <w:t xml:space="preserve">abi kiiremini ja efektiivsemalt, </w:t>
      </w:r>
      <w:r w:rsidRPr="1B2ABABB" w:rsidR="2936B016">
        <w:rPr>
          <w:rFonts w:ascii="Times New Roman" w:hAnsi="Times New Roman" w:cs="Times New Roman"/>
          <w:color w:val="auto"/>
        </w:rPr>
        <w:t>tagades põhimõtte „õige</w:t>
      </w:r>
      <w:r w:rsidRPr="1B2ABABB" w:rsidR="0682F357">
        <w:rPr>
          <w:rFonts w:ascii="Times New Roman" w:hAnsi="Times New Roman" w:cs="Times New Roman"/>
          <w:color w:val="auto"/>
        </w:rPr>
        <w:t>le</w:t>
      </w:r>
      <w:r w:rsidRPr="1B2ABABB" w:rsidR="2936B016">
        <w:rPr>
          <w:rFonts w:ascii="Times New Roman" w:hAnsi="Times New Roman" w:cs="Times New Roman"/>
          <w:color w:val="auto"/>
        </w:rPr>
        <w:t xml:space="preserve"> patsien</w:t>
      </w:r>
      <w:r w:rsidRPr="1B2ABABB" w:rsidR="0A89D44A">
        <w:rPr>
          <w:rFonts w:ascii="Times New Roman" w:hAnsi="Times New Roman" w:cs="Times New Roman"/>
          <w:color w:val="auto"/>
        </w:rPr>
        <w:t>dile</w:t>
      </w:r>
      <w:r w:rsidRPr="1B2ABABB" w:rsidR="2936B016">
        <w:rPr>
          <w:rFonts w:ascii="Times New Roman" w:hAnsi="Times New Roman" w:cs="Times New Roman"/>
          <w:color w:val="auto"/>
        </w:rPr>
        <w:t xml:space="preserve"> õigel ajal õige </w:t>
      </w:r>
      <w:r w:rsidRPr="1B2ABABB" w:rsidR="4E16020B">
        <w:rPr>
          <w:rFonts w:ascii="Times New Roman" w:hAnsi="Times New Roman" w:cs="Times New Roman"/>
          <w:color w:val="auto"/>
        </w:rPr>
        <w:t>abi</w:t>
      </w:r>
      <w:r w:rsidRPr="1B2ABABB" w:rsidR="72162EE2">
        <w:rPr>
          <w:rFonts w:ascii="Times New Roman" w:hAnsi="Times New Roman" w:cs="Times New Roman"/>
          <w:color w:val="auto"/>
        </w:rPr>
        <w:t>“</w:t>
      </w:r>
      <w:r w:rsidRPr="1B2ABABB" w:rsidR="59327C1F">
        <w:rPr>
          <w:rFonts w:ascii="Times New Roman" w:hAnsi="Times New Roman" w:cs="Times New Roman"/>
          <w:color w:val="auto"/>
        </w:rPr>
        <w:t>.</w:t>
      </w:r>
      <w:r w:rsidRPr="1B2ABABB" w:rsidR="2D4E3B59">
        <w:rPr>
          <w:rFonts w:ascii="Times New Roman" w:hAnsi="Times New Roman" w:cs="Times New Roman"/>
          <w:color w:val="auto"/>
        </w:rPr>
        <w:t xml:space="preserve"> </w:t>
      </w:r>
    </w:p>
    <w:p w:rsidR="00DB0789" w:rsidP="00C376E7" w:rsidRDefault="00DB0789" w14:paraId="4FFE1BDD" w14:textId="77777777">
      <w:pPr>
        <w:pStyle w:val="Default"/>
        <w:jc w:val="both"/>
        <w:rPr>
          <w:rFonts w:ascii="Times New Roman" w:hAnsi="Times New Roman" w:cs="Times New Roman"/>
          <w:color w:val="auto"/>
        </w:rPr>
      </w:pPr>
    </w:p>
    <w:p w:rsidR="000719FC" w:rsidP="00C376E7" w:rsidRDefault="749513D6" w14:paraId="304779CC" w14:textId="25567B7F">
      <w:pPr>
        <w:pStyle w:val="Default"/>
        <w:jc w:val="both"/>
        <w:rPr>
          <w:rFonts w:ascii="Times New Roman" w:hAnsi="Times New Roman" w:cs="Times New Roman"/>
          <w:color w:val="auto"/>
        </w:rPr>
      </w:pPr>
      <w:r w:rsidRPr="6992E00A">
        <w:rPr>
          <w:rFonts w:ascii="Times New Roman" w:hAnsi="Times New Roman" w:cs="Times New Roman"/>
          <w:color w:val="auto"/>
        </w:rPr>
        <w:t xml:space="preserve">Eelnõuga </w:t>
      </w:r>
      <w:r w:rsidRPr="6992E00A" w:rsidR="2A700BF0">
        <w:rPr>
          <w:rFonts w:ascii="Times New Roman" w:hAnsi="Times New Roman" w:cs="Times New Roman"/>
          <w:color w:val="auto"/>
        </w:rPr>
        <w:t xml:space="preserve">kehtestatakse </w:t>
      </w:r>
      <w:r w:rsidRPr="6992E00A" w:rsidR="5A0AF6F5">
        <w:rPr>
          <w:rFonts w:ascii="Times New Roman" w:hAnsi="Times New Roman" w:cs="Times New Roman"/>
          <w:color w:val="auto"/>
        </w:rPr>
        <w:t>psühhiaatrilise</w:t>
      </w:r>
      <w:r w:rsidRPr="6992E00A" w:rsidR="719F24FA">
        <w:rPr>
          <w:rFonts w:ascii="Times New Roman" w:hAnsi="Times New Roman" w:cs="Times New Roman"/>
          <w:color w:val="auto"/>
        </w:rPr>
        <w:t xml:space="preserve"> abi</w:t>
      </w:r>
      <w:r w:rsidRPr="6992E00A" w:rsidR="2A700BF0">
        <w:rPr>
          <w:rFonts w:ascii="Times New Roman" w:hAnsi="Times New Roman" w:cs="Times New Roman"/>
          <w:color w:val="auto"/>
        </w:rPr>
        <w:t xml:space="preserve"> saatekirja nõue</w:t>
      </w:r>
      <w:r w:rsidRPr="6992E00A" w:rsidR="319A10C7">
        <w:rPr>
          <w:rFonts w:ascii="Times New Roman" w:hAnsi="Times New Roman" w:cs="Times New Roman"/>
          <w:color w:val="auto"/>
        </w:rPr>
        <w:t>,</w:t>
      </w:r>
      <w:r w:rsidRPr="6992E00A" w:rsidR="2E5E3C57">
        <w:rPr>
          <w:rFonts w:ascii="Times New Roman" w:hAnsi="Times New Roman" w:cs="Times New Roman"/>
          <w:color w:val="auto"/>
        </w:rPr>
        <w:t xml:space="preserve"> </w:t>
      </w:r>
      <w:r w:rsidRPr="6992E00A">
        <w:rPr>
          <w:rFonts w:ascii="Times New Roman" w:hAnsi="Times New Roman" w:cs="Times New Roman"/>
          <w:color w:val="auto"/>
        </w:rPr>
        <w:t>mis</w:t>
      </w:r>
      <w:r w:rsidRPr="6992E00A" w:rsidR="719F24FA">
        <w:rPr>
          <w:rFonts w:ascii="Times New Roman" w:hAnsi="Times New Roman" w:cs="Times New Roman"/>
          <w:color w:val="auto"/>
        </w:rPr>
        <w:t xml:space="preserve"> </w:t>
      </w:r>
      <w:r w:rsidRPr="6992E00A" w:rsidR="2E5E3C57">
        <w:rPr>
          <w:rFonts w:ascii="Times New Roman" w:hAnsi="Times New Roman" w:cs="Times New Roman"/>
          <w:color w:val="auto"/>
        </w:rPr>
        <w:t>taga</w:t>
      </w:r>
      <w:r w:rsidRPr="6992E00A">
        <w:rPr>
          <w:rFonts w:ascii="Times New Roman" w:hAnsi="Times New Roman" w:cs="Times New Roman"/>
          <w:color w:val="auto"/>
        </w:rPr>
        <w:t>b</w:t>
      </w:r>
      <w:r w:rsidRPr="6992E00A" w:rsidR="2E5E3C57">
        <w:rPr>
          <w:rFonts w:ascii="Times New Roman" w:hAnsi="Times New Roman" w:cs="Times New Roman"/>
          <w:color w:val="auto"/>
        </w:rPr>
        <w:t xml:space="preserve"> vaimse tervise </w:t>
      </w:r>
      <w:r w:rsidRPr="6992E00A" w:rsidR="03B2EC25">
        <w:rPr>
          <w:rFonts w:ascii="Times New Roman" w:hAnsi="Times New Roman" w:cs="Times New Roman"/>
          <w:color w:val="auto"/>
        </w:rPr>
        <w:t>probleemiga</w:t>
      </w:r>
      <w:r w:rsidRPr="6992E00A" w:rsidR="72AC8231">
        <w:rPr>
          <w:rFonts w:ascii="Times New Roman" w:hAnsi="Times New Roman" w:cs="Times New Roman"/>
          <w:color w:val="auto"/>
        </w:rPr>
        <w:t xml:space="preserve"> patsientidele </w:t>
      </w:r>
      <w:r w:rsidRPr="6992E00A" w:rsidR="4C37882B">
        <w:rPr>
          <w:rFonts w:ascii="Times New Roman" w:hAnsi="Times New Roman" w:cs="Times New Roman"/>
          <w:color w:val="auto"/>
        </w:rPr>
        <w:t>parem</w:t>
      </w:r>
      <w:r w:rsidRPr="6992E00A" w:rsidR="27A2956C">
        <w:rPr>
          <w:rFonts w:ascii="Times New Roman" w:hAnsi="Times New Roman" w:cs="Times New Roman"/>
          <w:color w:val="auto"/>
        </w:rPr>
        <w:t>a</w:t>
      </w:r>
      <w:r w:rsidRPr="6992E00A" w:rsidR="4C37882B">
        <w:rPr>
          <w:rFonts w:ascii="Times New Roman" w:hAnsi="Times New Roman" w:cs="Times New Roman"/>
          <w:color w:val="auto"/>
        </w:rPr>
        <w:t xml:space="preserve"> ja </w:t>
      </w:r>
      <w:r w:rsidRPr="6992E00A" w:rsidR="72AC8231">
        <w:rPr>
          <w:rFonts w:ascii="Times New Roman" w:hAnsi="Times New Roman" w:cs="Times New Roman"/>
          <w:color w:val="auto"/>
        </w:rPr>
        <w:t>õigeaegse</w:t>
      </w:r>
      <w:r w:rsidRPr="6992E00A" w:rsidR="4C37882B">
        <w:rPr>
          <w:rFonts w:ascii="Times New Roman" w:hAnsi="Times New Roman" w:cs="Times New Roman"/>
          <w:color w:val="auto"/>
        </w:rPr>
        <w:t>m</w:t>
      </w:r>
      <w:r w:rsidR="005F0616">
        <w:rPr>
          <w:rFonts w:ascii="Times New Roman" w:hAnsi="Times New Roman" w:cs="Times New Roman"/>
          <w:color w:val="auto"/>
        </w:rPr>
        <w:t>a</w:t>
      </w:r>
      <w:r w:rsidRPr="6992E00A" w:rsidR="72AC8231">
        <w:rPr>
          <w:rFonts w:ascii="Times New Roman" w:hAnsi="Times New Roman" w:cs="Times New Roman"/>
          <w:color w:val="auto"/>
        </w:rPr>
        <w:t xml:space="preserve"> </w:t>
      </w:r>
      <w:r w:rsidRPr="6992E00A" w:rsidR="4C37882B">
        <w:rPr>
          <w:rFonts w:ascii="Times New Roman" w:hAnsi="Times New Roman" w:cs="Times New Roman"/>
          <w:color w:val="auto"/>
        </w:rPr>
        <w:t>abi</w:t>
      </w:r>
      <w:r w:rsidR="00E17ED7">
        <w:rPr>
          <w:rFonts w:ascii="Times New Roman" w:hAnsi="Times New Roman" w:cs="Times New Roman"/>
          <w:color w:val="auto"/>
        </w:rPr>
        <w:t>,</w:t>
      </w:r>
      <w:r w:rsidRPr="6992E00A" w:rsidR="1FE58546">
        <w:rPr>
          <w:rFonts w:ascii="Times New Roman" w:hAnsi="Times New Roman" w:cs="Times New Roman"/>
          <w:color w:val="auto"/>
        </w:rPr>
        <w:t xml:space="preserve"> kas</w:t>
      </w:r>
      <w:r w:rsidRPr="6992E00A" w:rsidR="4C37882B">
        <w:rPr>
          <w:rFonts w:ascii="Times New Roman" w:hAnsi="Times New Roman" w:cs="Times New Roman"/>
          <w:color w:val="auto"/>
        </w:rPr>
        <w:t xml:space="preserve"> </w:t>
      </w:r>
      <w:r w:rsidRPr="6992E00A" w:rsidR="4DFC336D">
        <w:rPr>
          <w:rFonts w:ascii="Times New Roman" w:hAnsi="Times New Roman" w:cs="Times New Roman"/>
          <w:color w:val="auto"/>
        </w:rPr>
        <w:t>perearst</w:t>
      </w:r>
      <w:r w:rsidRPr="6992E00A" w:rsidR="000E991E">
        <w:rPr>
          <w:rFonts w:ascii="Times New Roman" w:hAnsi="Times New Roman" w:cs="Times New Roman"/>
          <w:color w:val="auto"/>
        </w:rPr>
        <w:t>i või teiste vaimse tervisega tegelevate tervishoiutöötajate</w:t>
      </w:r>
      <w:r w:rsidRPr="6992E00A" w:rsidR="38B6F020">
        <w:rPr>
          <w:rFonts w:ascii="Times New Roman" w:hAnsi="Times New Roman" w:cs="Times New Roman"/>
          <w:color w:val="auto"/>
        </w:rPr>
        <w:t xml:space="preserve"> </w:t>
      </w:r>
      <w:r w:rsidRPr="6992E00A" w:rsidR="448F0A8B">
        <w:rPr>
          <w:rFonts w:ascii="Times New Roman" w:hAnsi="Times New Roman" w:cs="Times New Roman"/>
          <w:color w:val="auto"/>
        </w:rPr>
        <w:t xml:space="preserve">esmase </w:t>
      </w:r>
      <w:r w:rsidRPr="6992E00A" w:rsidR="4DFC336D">
        <w:rPr>
          <w:rFonts w:ascii="Times New Roman" w:hAnsi="Times New Roman" w:cs="Times New Roman"/>
          <w:color w:val="auto"/>
        </w:rPr>
        <w:t xml:space="preserve">hindamise </w:t>
      </w:r>
      <w:r w:rsidRPr="6992E00A" w:rsidR="448F0A8B">
        <w:rPr>
          <w:rFonts w:ascii="Times New Roman" w:hAnsi="Times New Roman" w:cs="Times New Roman"/>
          <w:color w:val="auto"/>
        </w:rPr>
        <w:t>kaudu.</w:t>
      </w:r>
      <w:r w:rsidRPr="6992E00A" w:rsidR="72AC8231">
        <w:rPr>
          <w:rFonts w:ascii="Times New Roman" w:hAnsi="Times New Roman" w:cs="Times New Roman"/>
          <w:color w:val="auto"/>
        </w:rPr>
        <w:t xml:space="preserve"> </w:t>
      </w:r>
      <w:r w:rsidRPr="6992E00A" w:rsidR="61504BFE">
        <w:rPr>
          <w:rFonts w:ascii="Times New Roman" w:hAnsi="Times New Roman" w:cs="Times New Roman"/>
          <w:color w:val="auto"/>
        </w:rPr>
        <w:t xml:space="preserve">See </w:t>
      </w:r>
      <w:r w:rsidRPr="6992E00A" w:rsidR="17BA4297">
        <w:rPr>
          <w:rFonts w:ascii="Times New Roman" w:hAnsi="Times New Roman" w:cs="Times New Roman"/>
          <w:color w:val="auto"/>
        </w:rPr>
        <w:t xml:space="preserve">muudatus </w:t>
      </w:r>
      <w:r w:rsidRPr="6992E00A" w:rsidR="61504BFE">
        <w:rPr>
          <w:rFonts w:ascii="Times New Roman" w:hAnsi="Times New Roman" w:cs="Times New Roman"/>
          <w:color w:val="auto"/>
        </w:rPr>
        <w:t>aitab suunata patsiendid õigete spetsialistide juurde ja vähendab asjatuid ooteaegu</w:t>
      </w:r>
      <w:r w:rsidRPr="6992E00A" w:rsidR="3C360F45">
        <w:rPr>
          <w:rFonts w:ascii="Times New Roman" w:hAnsi="Times New Roman" w:cs="Times New Roman"/>
          <w:color w:val="auto"/>
        </w:rPr>
        <w:t xml:space="preserve"> psühhiaatri</w:t>
      </w:r>
      <w:r w:rsidRPr="6992E00A" w:rsidR="5DC7FD37">
        <w:rPr>
          <w:rFonts w:ascii="Times New Roman" w:hAnsi="Times New Roman" w:cs="Times New Roman"/>
          <w:color w:val="auto"/>
        </w:rPr>
        <w:t xml:space="preserve"> vastuvõtu</w:t>
      </w:r>
      <w:r w:rsidRPr="6992E00A" w:rsidR="3C360F45">
        <w:rPr>
          <w:rFonts w:ascii="Times New Roman" w:hAnsi="Times New Roman" w:cs="Times New Roman"/>
          <w:color w:val="auto"/>
        </w:rPr>
        <w:t>le</w:t>
      </w:r>
      <w:r w:rsidRPr="6992E00A" w:rsidR="61504BFE">
        <w:rPr>
          <w:rFonts w:ascii="Times New Roman" w:hAnsi="Times New Roman" w:cs="Times New Roman"/>
          <w:color w:val="auto"/>
        </w:rPr>
        <w:t xml:space="preserve">. </w:t>
      </w:r>
    </w:p>
    <w:p w:rsidRPr="00AD46F3" w:rsidR="006D0931" w:rsidP="00C376E7" w:rsidRDefault="006D0931" w14:paraId="1C4B9DE1" w14:textId="705882F5">
      <w:pPr>
        <w:pStyle w:val="Default"/>
        <w:jc w:val="both"/>
        <w:rPr>
          <w:rFonts w:ascii="Times New Roman" w:hAnsi="Times New Roman" w:cs="Times New Roman"/>
          <w:color w:val="auto"/>
        </w:rPr>
      </w:pPr>
    </w:p>
    <w:p w:rsidRPr="00AD46F3" w:rsidR="006D0931" w:rsidP="00C376E7" w:rsidRDefault="006D0931" w14:paraId="1BF48AC5" w14:textId="781A43CC">
      <w:pPr>
        <w:pStyle w:val="Loendilik"/>
        <w:numPr>
          <w:ilvl w:val="1"/>
          <w:numId w:val="5"/>
        </w:numPr>
        <w:ind w:left="0" w:firstLine="0"/>
        <w:rPr>
          <w:rFonts w:ascii="Times New Roman" w:hAnsi="Times New Roman"/>
          <w:b/>
          <w:bCs/>
          <w:sz w:val="24"/>
        </w:rPr>
      </w:pPr>
      <w:r w:rsidRPr="00AD46F3">
        <w:rPr>
          <w:rFonts w:ascii="Times New Roman" w:hAnsi="Times New Roman"/>
          <w:b/>
          <w:bCs/>
          <w:sz w:val="24"/>
        </w:rPr>
        <w:t xml:space="preserve"> Eelnõu ettevalmist</w:t>
      </w:r>
      <w:r w:rsidR="002A25E2">
        <w:rPr>
          <w:rFonts w:ascii="Times New Roman" w:hAnsi="Times New Roman"/>
          <w:b/>
          <w:bCs/>
          <w:sz w:val="24"/>
        </w:rPr>
        <w:t>aja</w:t>
      </w:r>
    </w:p>
    <w:p w:rsidRPr="00AD46F3" w:rsidR="006D0931" w:rsidP="00C376E7" w:rsidRDefault="006D0931" w14:paraId="0F7C6CBA" w14:textId="77777777">
      <w:pPr>
        <w:rPr>
          <w:rFonts w:ascii="Times New Roman" w:hAnsi="Times New Roman"/>
          <w:sz w:val="24"/>
        </w:rPr>
      </w:pPr>
    </w:p>
    <w:p w:rsidRPr="00AD46F3" w:rsidR="006D0931" w:rsidP="00C376E7" w:rsidRDefault="006D0931" w14:paraId="3363E826" w14:textId="77777777">
      <w:pPr>
        <w:rPr>
          <w:rFonts w:ascii="Times New Roman" w:hAnsi="Times New Roman"/>
          <w:bCs/>
          <w:sz w:val="24"/>
        </w:rPr>
        <w:sectPr w:rsidRPr="00AD46F3" w:rsidR="006D0931" w:rsidSect="006D0931">
          <w:type w:val="continuous"/>
          <w:pgSz w:w="11906" w:h="16838" w:orient="portrait"/>
          <w:pgMar w:top="1418" w:right="680" w:bottom="1418" w:left="1701" w:header="680" w:footer="680" w:gutter="0"/>
          <w:cols w:space="708"/>
          <w:docGrid w:linePitch="360"/>
        </w:sectPr>
      </w:pPr>
    </w:p>
    <w:p w:rsidRPr="00AD46F3" w:rsidR="006D0931" w:rsidP="00C376E7" w:rsidRDefault="006D0931" w14:paraId="1ACDC5B6" w14:textId="3A28BFD2">
      <w:pPr>
        <w:pStyle w:val="Vahedeta"/>
        <w:rPr>
          <w:lang w:val="et-EE"/>
        </w:rPr>
      </w:pPr>
      <w:r w:rsidRPr="00AD46F3">
        <w:rPr>
          <w:lang w:val="et-EE"/>
        </w:rPr>
        <w:t>Eelnõu ja seletuskirja on koostanud Sotsiaalministeeriumi tervishoiu</w:t>
      </w:r>
      <w:r w:rsidR="00CA2064">
        <w:rPr>
          <w:lang w:val="et-EE"/>
        </w:rPr>
        <w:t>teenuste</w:t>
      </w:r>
      <w:r w:rsidRPr="00AD46F3">
        <w:rPr>
          <w:lang w:val="et-EE"/>
        </w:rPr>
        <w:t xml:space="preserve"> osakonna </w:t>
      </w:r>
      <w:r w:rsidR="00714520">
        <w:rPr>
          <w:lang w:val="et-EE"/>
        </w:rPr>
        <w:t>tervishoiuvõrgu ekspert</w:t>
      </w:r>
      <w:r w:rsidRPr="00AD46F3">
        <w:rPr>
          <w:lang w:val="et-EE"/>
        </w:rPr>
        <w:t xml:space="preserve"> </w:t>
      </w:r>
      <w:r w:rsidR="0059355B">
        <w:rPr>
          <w:lang w:val="et-EE"/>
        </w:rPr>
        <w:t>Heli Paluste</w:t>
      </w:r>
      <w:r w:rsidRPr="00AD46F3">
        <w:rPr>
          <w:lang w:val="et-EE"/>
        </w:rPr>
        <w:t xml:space="preserve"> (</w:t>
      </w:r>
      <w:hyperlink r:id="rId11">
        <w:r w:rsidRPr="1374560E" w:rsidR="0059355B">
          <w:rPr>
            <w:rStyle w:val="Hperlink"/>
            <w:lang w:val="et-EE"/>
          </w:rPr>
          <w:t>heli.paluste@sm.ee</w:t>
        </w:r>
      </w:hyperlink>
      <w:r w:rsidRPr="00AD46F3">
        <w:rPr>
          <w:lang w:val="et-EE"/>
        </w:rPr>
        <w:t>) ning tervishoiu</w:t>
      </w:r>
      <w:r w:rsidR="00CA2064">
        <w:rPr>
          <w:lang w:val="et-EE"/>
        </w:rPr>
        <w:t>teenuste</w:t>
      </w:r>
      <w:r w:rsidRPr="00AD46F3">
        <w:rPr>
          <w:lang w:val="et-EE"/>
        </w:rPr>
        <w:t xml:space="preserve"> osakonna </w:t>
      </w:r>
      <w:r w:rsidR="0059355B">
        <w:rPr>
          <w:lang w:val="et-EE"/>
        </w:rPr>
        <w:t>spetsialiseeritud abi</w:t>
      </w:r>
      <w:r w:rsidRPr="00AD46F3">
        <w:rPr>
          <w:lang w:val="et-EE"/>
        </w:rPr>
        <w:t xml:space="preserve"> poliitikajuht </w:t>
      </w:r>
      <w:r w:rsidR="0059355B">
        <w:rPr>
          <w:lang w:val="et-EE"/>
        </w:rPr>
        <w:t>Mariken Ross</w:t>
      </w:r>
      <w:r w:rsidRPr="00AD46F3">
        <w:rPr>
          <w:lang w:val="et-EE"/>
        </w:rPr>
        <w:t xml:space="preserve"> (</w:t>
      </w:r>
      <w:hyperlink r:id="rId12">
        <w:r w:rsidRPr="1374560E" w:rsidR="002C15BD">
          <w:rPr>
            <w:rStyle w:val="Hperlink"/>
            <w:lang w:val="et-EE"/>
          </w:rPr>
          <w:t>mariken.ross@sm.ee</w:t>
        </w:r>
      </w:hyperlink>
      <w:r w:rsidRPr="1374560E">
        <w:rPr>
          <w:lang w:val="et-EE"/>
        </w:rPr>
        <w:t>).</w:t>
      </w:r>
      <w:r w:rsidRPr="00AD46F3">
        <w:rPr>
          <w:lang w:val="et-EE"/>
        </w:rPr>
        <w:t xml:space="preserve"> Eelnõu koostamisse olid kaasatud Tervisekassa </w:t>
      </w:r>
      <w:r w:rsidR="002C15BD">
        <w:rPr>
          <w:lang w:val="et-EE"/>
        </w:rPr>
        <w:t>tervishoiuteenuste arendamise portfellijuht Liis Kruus</w:t>
      </w:r>
      <w:r w:rsidRPr="00AD46F3">
        <w:rPr>
          <w:lang w:val="et-EE"/>
        </w:rPr>
        <w:t xml:space="preserve"> (</w:t>
      </w:r>
      <w:hyperlink r:id="rId13">
        <w:r w:rsidRPr="1374560E" w:rsidR="00324202">
          <w:rPr>
            <w:rStyle w:val="Hperlink"/>
            <w:lang w:val="et-EE"/>
          </w:rPr>
          <w:t>liis.kruus@tervisekassa.ee</w:t>
        </w:r>
      </w:hyperlink>
      <w:r w:rsidRPr="1374560E">
        <w:rPr>
          <w:lang w:val="et-EE"/>
        </w:rPr>
        <w:t xml:space="preserve">) ja Tervisekassa </w:t>
      </w:r>
      <w:r w:rsidRPr="1A0DEDAF" w:rsidR="0B032E64">
        <w:rPr>
          <w:lang w:val="et-EE"/>
        </w:rPr>
        <w:t>vaimse tervise teenusejuht Helis Ojala</w:t>
      </w:r>
      <w:r w:rsidR="007F297D">
        <w:rPr>
          <w:lang w:val="et-EE"/>
        </w:rPr>
        <w:t xml:space="preserve"> </w:t>
      </w:r>
      <w:r w:rsidRPr="70D5D1E5" w:rsidR="0B032E64">
        <w:rPr>
          <w:lang w:val="et-EE"/>
        </w:rPr>
        <w:t>(</w:t>
      </w:r>
      <w:hyperlink w:history="1" r:id="rId14">
        <w:r w:rsidRPr="70D5D1E5" w:rsidR="0B032E64">
          <w:rPr>
            <w:rStyle w:val="Hperlink"/>
            <w:lang w:val="et-EE"/>
          </w:rPr>
          <w:t>helis.ojala@tervisekassa.ee</w:t>
        </w:r>
      </w:hyperlink>
      <w:r w:rsidRPr="70D5D1E5" w:rsidR="0B032E64">
        <w:rPr>
          <w:lang w:val="et-EE"/>
        </w:rPr>
        <w:t xml:space="preserve">) </w:t>
      </w:r>
    </w:p>
    <w:p w:rsidRPr="00AD46F3" w:rsidR="006D0931" w:rsidP="00C376E7" w:rsidRDefault="006D0931" w14:paraId="63268AAB" w14:textId="77777777">
      <w:pPr>
        <w:pStyle w:val="Vahedeta"/>
        <w:rPr>
          <w:lang w:val="et-EE"/>
        </w:rPr>
      </w:pPr>
    </w:p>
    <w:p w:rsidR="006D0931" w:rsidP="00541563" w:rsidRDefault="006D0931" w14:paraId="7118001B" w14:textId="6BC8C5D9">
      <w:pPr>
        <w:rPr>
          <w:rFonts w:ascii="Times New Roman" w:hAnsi="Times New Roman"/>
        </w:rPr>
      </w:pPr>
      <w:r w:rsidRPr="33CE0D01">
        <w:rPr>
          <w:rFonts w:ascii="Times New Roman" w:hAnsi="Times New Roman"/>
          <w:sz w:val="24"/>
        </w:rPr>
        <w:t>Eelnõu juriidilise ekspertiisi on teinud Sotsiaalministeeriumi õigusosakonna õigusloome- ja isikuandmete kaitse nõunik Lily Mals (</w:t>
      </w:r>
      <w:hyperlink r:id="rId15">
        <w:r w:rsidRPr="33CE0D01">
          <w:rPr>
            <w:rStyle w:val="Hperlink"/>
            <w:rFonts w:ascii="Times New Roman" w:hAnsi="Times New Roman"/>
            <w:sz w:val="24"/>
          </w:rPr>
          <w:t>lily.mals@sm.ee</w:t>
        </w:r>
      </w:hyperlink>
      <w:r w:rsidRPr="33CE0D01">
        <w:rPr>
          <w:rFonts w:ascii="Times New Roman" w:hAnsi="Times New Roman"/>
          <w:sz w:val="24"/>
        </w:rPr>
        <w:t>). Mõjuanalüüs on koostatud Tervisekassas ning selle on üle vaadanud Sotsiaalministeeriumi analüüsi ja statistika</w:t>
      </w:r>
      <w:r w:rsidRPr="33CE0D01" w:rsidR="6CFDBA78">
        <w:rPr>
          <w:rFonts w:ascii="Times New Roman" w:hAnsi="Times New Roman"/>
          <w:sz w:val="24"/>
        </w:rPr>
        <w:t xml:space="preserve"> osakond</w:t>
      </w:r>
      <w:r w:rsidRPr="33CE0D01">
        <w:rPr>
          <w:rFonts w:ascii="Times New Roman" w:hAnsi="Times New Roman"/>
          <w:sz w:val="24"/>
        </w:rPr>
        <w:t>.</w:t>
      </w:r>
      <w:r w:rsidR="007F297D">
        <w:rPr>
          <w:rFonts w:ascii="Times New Roman" w:hAnsi="Times New Roman"/>
          <w:sz w:val="24"/>
        </w:rPr>
        <w:t xml:space="preserve"> </w:t>
      </w:r>
    </w:p>
    <w:p w:rsidR="00541563" w:rsidP="00C376E7" w:rsidRDefault="00541563" w14:paraId="239440AF" w14:textId="77777777">
      <w:pPr>
        <w:pStyle w:val="Default"/>
        <w:jc w:val="both"/>
        <w:rPr>
          <w:rFonts w:ascii="Times New Roman" w:hAnsi="Times New Roman" w:cs="Times New Roman"/>
        </w:rPr>
      </w:pPr>
    </w:p>
    <w:p w:rsidR="00541563" w:rsidP="00C376E7" w:rsidRDefault="00541563" w14:paraId="49A85F5A" w14:textId="71328939">
      <w:pPr>
        <w:pStyle w:val="Default"/>
        <w:jc w:val="both"/>
        <w:rPr>
          <w:rFonts w:ascii="Times New Roman" w:hAnsi="Times New Roman" w:cs="Times New Roman"/>
        </w:rPr>
      </w:pPr>
      <w:r>
        <w:rPr>
          <w:rFonts w:ascii="Times New Roman" w:hAnsi="Times New Roman" w:cs="Times New Roman"/>
        </w:rPr>
        <w:t xml:space="preserve">Eelnõu </w:t>
      </w:r>
      <w:r w:rsidRPr="230D6F1A" w:rsidR="69BC89DE">
        <w:rPr>
          <w:rFonts w:ascii="Times New Roman" w:hAnsi="Times New Roman" w:cs="Times New Roman"/>
        </w:rPr>
        <w:t>keeletoimetatakse</w:t>
      </w:r>
      <w:r>
        <w:rPr>
          <w:rFonts w:ascii="Times New Roman" w:hAnsi="Times New Roman" w:cs="Times New Roman"/>
        </w:rPr>
        <w:t xml:space="preserve"> pärast EIS I kooskõlastusringi. </w:t>
      </w:r>
    </w:p>
    <w:p w:rsidRPr="00AD46F3" w:rsidR="00541563" w:rsidP="00C376E7" w:rsidRDefault="00541563" w14:paraId="0B64A121" w14:textId="77777777">
      <w:pPr>
        <w:pStyle w:val="Default"/>
        <w:jc w:val="both"/>
        <w:rPr>
          <w:rFonts w:ascii="Times New Roman" w:hAnsi="Times New Roman" w:cs="Times New Roman"/>
        </w:rPr>
      </w:pPr>
    </w:p>
    <w:p w:rsidRPr="00AD46F3" w:rsidR="006D0931" w:rsidP="00C376E7" w:rsidRDefault="006D0931" w14:paraId="40C900C6" w14:textId="77777777">
      <w:pPr>
        <w:pStyle w:val="Loendilik"/>
        <w:numPr>
          <w:ilvl w:val="1"/>
          <w:numId w:val="5"/>
        </w:numPr>
        <w:ind w:left="0" w:firstLine="0"/>
        <w:rPr>
          <w:rFonts w:ascii="Times New Roman" w:hAnsi="Times New Roman"/>
          <w:b/>
          <w:bCs/>
          <w:sz w:val="24"/>
        </w:rPr>
      </w:pPr>
      <w:r w:rsidRPr="00AD46F3">
        <w:rPr>
          <w:rFonts w:ascii="Times New Roman" w:hAnsi="Times New Roman"/>
          <w:b/>
          <w:bCs/>
          <w:sz w:val="24"/>
        </w:rPr>
        <w:t xml:space="preserve"> Märkused</w:t>
      </w:r>
    </w:p>
    <w:p w:rsidRPr="00AD46F3" w:rsidR="006D0931" w:rsidP="00C376E7" w:rsidRDefault="006D0931" w14:paraId="7A2F743B" w14:textId="77777777">
      <w:pPr>
        <w:rPr>
          <w:rFonts w:ascii="Times New Roman" w:hAnsi="Times New Roman"/>
          <w:sz w:val="24"/>
          <w:lang w:eastAsia="et-EE"/>
        </w:rPr>
      </w:pPr>
    </w:p>
    <w:p w:rsidRPr="00AD46F3" w:rsidR="006D0931" w:rsidP="00C376E7" w:rsidRDefault="006D0931" w14:paraId="098B0681" w14:textId="77777777">
      <w:pPr>
        <w:rPr>
          <w:rFonts w:ascii="Times New Roman" w:hAnsi="Times New Roman"/>
          <w:sz w:val="24"/>
          <w:lang w:eastAsia="et-EE"/>
        </w:rPr>
        <w:sectPr w:rsidRPr="00AD46F3" w:rsidR="006D0931" w:rsidSect="006D0931">
          <w:type w:val="continuous"/>
          <w:pgSz w:w="11906" w:h="16838" w:orient="portrait"/>
          <w:pgMar w:top="1418" w:right="680" w:bottom="1418" w:left="1701" w:header="680" w:footer="680" w:gutter="0"/>
          <w:cols w:space="708"/>
          <w:docGrid w:linePitch="360"/>
        </w:sectPr>
      </w:pPr>
    </w:p>
    <w:p w:rsidRPr="00AD46F3" w:rsidR="006D0931" w:rsidP="00C376E7" w:rsidRDefault="006D0931" w14:paraId="35853B23" w14:textId="49B46244">
      <w:pPr>
        <w:pStyle w:val="Vahedeta"/>
        <w:rPr>
          <w:lang w:val="et-EE"/>
        </w:rPr>
      </w:pPr>
      <w:r w:rsidRPr="00AD46F3">
        <w:rPr>
          <w:lang w:val="et-EE"/>
        </w:rPr>
        <w:t>Eelnõu on seotud Vabariigi Valitsuse tegevusprogrammiga</w:t>
      </w:r>
      <w:r w:rsidRPr="00AD46F3">
        <w:rPr>
          <w:rStyle w:val="Allmrkuseviide"/>
          <w:lang w:val="et-EE"/>
        </w:rPr>
        <w:footnoteReference w:id="1"/>
      </w:r>
      <w:r w:rsidRPr="00AD46F3">
        <w:rPr>
          <w:lang w:val="et-EE"/>
        </w:rPr>
        <w:t xml:space="preserve">, milles on ette nähtud õiguslike aluste loomine </w:t>
      </w:r>
      <w:r w:rsidR="00777A49">
        <w:rPr>
          <w:lang w:val="et-EE"/>
        </w:rPr>
        <w:t xml:space="preserve">e-konsultatsiooni </w:t>
      </w:r>
      <w:r w:rsidR="00361665">
        <w:rPr>
          <w:lang w:val="et-EE"/>
        </w:rPr>
        <w:t>selgemaks kasutuseks ning psühhiaatria erialal e-konsultatsiooni nõude kehtestamiseks</w:t>
      </w:r>
      <w:r w:rsidRPr="00AD46F3">
        <w:rPr>
          <w:lang w:val="et-EE"/>
        </w:rPr>
        <w:t xml:space="preserve">. </w:t>
      </w:r>
    </w:p>
    <w:p w:rsidRPr="00AD46F3" w:rsidR="006D0931" w:rsidP="00C376E7" w:rsidRDefault="006D0931" w14:paraId="533A7100" w14:textId="77777777">
      <w:pPr>
        <w:pStyle w:val="Vahedeta"/>
        <w:rPr>
          <w:lang w:val="et-EE"/>
        </w:rPr>
      </w:pPr>
    </w:p>
    <w:p w:rsidRPr="00AD46F3" w:rsidR="006D0931" w:rsidP="00C376E7" w:rsidRDefault="006D0931" w14:paraId="25045047" w14:textId="7C497698">
      <w:pPr>
        <w:pStyle w:val="Vahedeta"/>
        <w:rPr>
          <w:lang w:val="et-EE"/>
        </w:rPr>
      </w:pPr>
      <w:r w:rsidRPr="33CE0D01">
        <w:rPr>
          <w:lang w:val="et-EE"/>
        </w:rPr>
        <w:t>Eelnõuga muudetakse RaKS re</w:t>
      </w:r>
      <w:r w:rsidRPr="33CE0D01" w:rsidR="00FD07CD">
        <w:rPr>
          <w:lang w:val="et-EE"/>
        </w:rPr>
        <w:t>d</w:t>
      </w:r>
      <w:r w:rsidRPr="33CE0D01">
        <w:rPr>
          <w:lang w:val="et-EE"/>
        </w:rPr>
        <w:t>aktsiooni avaldamismärkega – RT I, 12.12.2024, 22</w:t>
      </w:r>
      <w:r w:rsidRPr="33CE0D01" w:rsidR="00915A0F">
        <w:rPr>
          <w:lang w:val="et-EE"/>
        </w:rPr>
        <w:t>.</w:t>
      </w:r>
    </w:p>
    <w:p w:rsidRPr="00AD46F3" w:rsidR="006D0931" w:rsidP="00C376E7" w:rsidRDefault="006D0931" w14:paraId="765F10A0" w14:textId="0CEA3DE4">
      <w:pPr>
        <w:pStyle w:val="Vahedeta"/>
        <w:rPr>
          <w:lang w:val="et-EE"/>
        </w:rPr>
      </w:pPr>
    </w:p>
    <w:p w:rsidRPr="00AD46F3" w:rsidR="006D0931" w:rsidP="40B2EB71" w:rsidRDefault="006D0931" w14:paraId="380DB69F" w14:textId="6E2ECEA0">
      <w:pPr>
        <w:rPr>
          <w:rFonts w:ascii="Times New Roman" w:hAnsi="Times New Roman"/>
          <w:sz w:val="24"/>
        </w:rPr>
      </w:pPr>
      <w:r w:rsidRPr="40B2EB71">
        <w:rPr>
          <w:rFonts w:ascii="Times New Roman" w:hAnsi="Times New Roman"/>
          <w:sz w:val="24"/>
        </w:rPr>
        <w:t>Seaduste muutmise eelnõu lähtub terviseministri 21. jaanuari 2025. a käskkirja nr 10„ Tervise tulemusvaldkonna programmide 2025–2028 kinnitamine“ lisas 3</w:t>
      </w:r>
      <w:r w:rsidRPr="40B2EB71">
        <w:rPr>
          <w:rStyle w:val="Allmrkuseviide"/>
          <w:rFonts w:ascii="Times New Roman" w:hAnsi="Times New Roman"/>
          <w:sz w:val="24"/>
        </w:rPr>
        <w:footnoteReference w:id="2"/>
      </w:r>
      <w:r w:rsidRPr="40B2EB71">
        <w:rPr>
          <w:rFonts w:ascii="Times New Roman" w:hAnsi="Times New Roman"/>
          <w:sz w:val="24"/>
        </w:rPr>
        <w:t xml:space="preserve"> olevas programmis „Inimkeskne tervishoid 2025</w:t>
      </w:r>
      <w:r w:rsidRPr="00E17ED7" w:rsidR="00E17ED7">
        <w:rPr>
          <w:rFonts w:ascii="Times New Roman" w:hAnsi="Times New Roman"/>
          <w:sz w:val="24"/>
        </w:rPr>
        <w:t>–</w:t>
      </w:r>
      <w:r w:rsidRPr="40B2EB71">
        <w:rPr>
          <w:rFonts w:ascii="Times New Roman" w:hAnsi="Times New Roman"/>
          <w:sz w:val="24"/>
        </w:rPr>
        <w:t>2028“ välja toodud eesmärkidest, mille kohaselt on perioodil 2025</w:t>
      </w:r>
      <w:r w:rsidRPr="00E17ED7" w:rsidR="00E17ED7">
        <w:rPr>
          <w:rFonts w:ascii="Times New Roman" w:hAnsi="Times New Roman"/>
          <w:sz w:val="24"/>
        </w:rPr>
        <w:t>–</w:t>
      </w:r>
      <w:r w:rsidRPr="40B2EB71">
        <w:rPr>
          <w:rFonts w:ascii="Times New Roman" w:hAnsi="Times New Roman"/>
          <w:sz w:val="24"/>
        </w:rPr>
        <w:t>2028 kavas</w:t>
      </w:r>
      <w:r w:rsidRPr="40B2EB71" w:rsidR="006D1DD3">
        <w:rPr>
          <w:rFonts w:ascii="Times New Roman" w:hAnsi="Times New Roman"/>
          <w:sz w:val="24"/>
        </w:rPr>
        <w:t xml:space="preserve"> kaasajas</w:t>
      </w:r>
      <w:r w:rsidRPr="40B2EB71" w:rsidR="505633B8">
        <w:rPr>
          <w:rFonts w:ascii="Times New Roman" w:hAnsi="Times New Roman"/>
          <w:sz w:val="24"/>
        </w:rPr>
        <w:t>tad</w:t>
      </w:r>
      <w:r w:rsidRPr="40B2EB71" w:rsidR="006D1DD3">
        <w:rPr>
          <w:rFonts w:ascii="Times New Roman" w:hAnsi="Times New Roman"/>
          <w:sz w:val="24"/>
        </w:rPr>
        <w:t xml:space="preserve">a tervisesüsteemi ning tervishoiuteenuste ja ravikindluse korraldamise õigusakte, et </w:t>
      </w:r>
      <w:r w:rsidRPr="40B2EB71" w:rsidR="006D1DD3">
        <w:rPr>
          <w:rFonts w:ascii="Times New Roman" w:hAnsi="Times New Roman"/>
          <w:sz w:val="24"/>
        </w:rPr>
        <w:lastRenderedPageBreak/>
        <w:t>soodustada inimkeskse tervishoiu ja selleks vajalike teenuste arendamist</w:t>
      </w:r>
      <w:r w:rsidRPr="40B2EB71" w:rsidR="006910BF">
        <w:rPr>
          <w:rFonts w:ascii="Times New Roman" w:hAnsi="Times New Roman"/>
          <w:sz w:val="24"/>
        </w:rPr>
        <w:t xml:space="preserve"> </w:t>
      </w:r>
      <w:r w:rsidRPr="40B2EB71">
        <w:rPr>
          <w:rFonts w:ascii="Times New Roman" w:hAnsi="Times New Roman"/>
          <w:sz w:val="24"/>
        </w:rPr>
        <w:t>(t</w:t>
      </w:r>
      <w:r w:rsidRPr="40B2EB71" w:rsidR="006910BF">
        <w:rPr>
          <w:rFonts w:ascii="Times New Roman" w:hAnsi="Times New Roman"/>
          <w:sz w:val="24"/>
        </w:rPr>
        <w:t>egevus 1.1.1. Inimkeskse tervishoiu valdkonna arendamine</w:t>
      </w:r>
      <w:r w:rsidRPr="40B2EB71">
        <w:rPr>
          <w:rFonts w:ascii="Times New Roman" w:hAnsi="Times New Roman"/>
          <w:sz w:val="24"/>
        </w:rPr>
        <w:t>)</w:t>
      </w:r>
      <w:r w:rsidRPr="40B2EB71" w:rsidR="00E25B26">
        <w:rPr>
          <w:rFonts w:ascii="Times New Roman" w:hAnsi="Times New Roman"/>
          <w:sz w:val="24"/>
        </w:rPr>
        <w:t>.</w:t>
      </w:r>
    </w:p>
    <w:p w:rsidRPr="00AD46F3" w:rsidR="006D0931" w:rsidP="00C376E7" w:rsidRDefault="006D0931" w14:paraId="0123CC34" w14:textId="77777777">
      <w:pPr>
        <w:rPr>
          <w:rFonts w:ascii="Times New Roman" w:hAnsi="Times New Roman"/>
          <w:sz w:val="24"/>
        </w:rPr>
      </w:pPr>
    </w:p>
    <w:p w:rsidRPr="00AD46F3" w:rsidR="006D0931" w:rsidP="00C376E7" w:rsidRDefault="006D0931" w14:paraId="555DA395" w14:textId="520F41CD">
      <w:pPr>
        <w:rPr>
          <w:rFonts w:ascii="Times New Roman" w:hAnsi="Times New Roman"/>
          <w:sz w:val="24"/>
        </w:rPr>
      </w:pPr>
      <w:r w:rsidRPr="00AD46F3">
        <w:rPr>
          <w:rFonts w:ascii="Times New Roman" w:hAnsi="Times New Roman"/>
          <w:sz w:val="24"/>
        </w:rPr>
        <w:t>Samuti soodustab eelnõu „Eesti 2035“</w:t>
      </w:r>
      <w:r w:rsidRPr="00AD46F3">
        <w:rPr>
          <w:rStyle w:val="Allmrkuseviide"/>
          <w:rFonts w:ascii="Times New Roman" w:hAnsi="Times New Roman"/>
          <w:sz w:val="24"/>
        </w:rPr>
        <w:footnoteReference w:id="3"/>
      </w:r>
      <w:r w:rsidRPr="00AD46F3">
        <w:rPr>
          <w:rFonts w:ascii="Times New Roman" w:hAnsi="Times New Roman"/>
          <w:sz w:val="24"/>
        </w:rPr>
        <w:t xml:space="preserve"> strateegia täitmist, toetades tervishoiuteenuste</w:t>
      </w:r>
      <w:r w:rsidR="00E25B26">
        <w:rPr>
          <w:rFonts w:ascii="Times New Roman" w:hAnsi="Times New Roman"/>
          <w:sz w:val="24"/>
        </w:rPr>
        <w:t xml:space="preserve"> õigeaegset ning </w:t>
      </w:r>
      <w:r w:rsidR="00681D11">
        <w:rPr>
          <w:rFonts w:ascii="Times New Roman" w:hAnsi="Times New Roman"/>
          <w:sz w:val="24"/>
        </w:rPr>
        <w:t xml:space="preserve">asjakohast </w:t>
      </w:r>
      <w:r w:rsidRPr="00AD46F3">
        <w:rPr>
          <w:rFonts w:ascii="Times New Roman" w:hAnsi="Times New Roman"/>
          <w:sz w:val="24"/>
        </w:rPr>
        <w:t>kättesaadavust.</w:t>
      </w:r>
    </w:p>
    <w:p w:rsidRPr="00AD46F3" w:rsidR="006D0931" w:rsidP="00C376E7" w:rsidRDefault="006D0931" w14:paraId="045969EB" w14:textId="77777777">
      <w:pPr>
        <w:rPr>
          <w:rFonts w:ascii="Times New Roman" w:hAnsi="Times New Roman"/>
          <w:sz w:val="24"/>
        </w:rPr>
      </w:pPr>
    </w:p>
    <w:p w:rsidRPr="00AD46F3" w:rsidR="006D0931" w:rsidP="6992E00A" w:rsidRDefault="33FE3572" w14:paraId="754112B1" w14:textId="53932696">
      <w:pPr>
        <w:rPr>
          <w:rFonts w:ascii="Times New Roman" w:hAnsi="Times New Roman"/>
          <w:sz w:val="24"/>
        </w:rPr>
      </w:pPr>
      <w:r w:rsidRPr="6992E00A">
        <w:rPr>
          <w:rFonts w:ascii="Times New Roman" w:hAnsi="Times New Roman"/>
          <w:sz w:val="24"/>
        </w:rPr>
        <w:t>Valitsusliidu koalitsioonilepe</w:t>
      </w:r>
      <w:r w:rsidRPr="3086FDCE" w:rsidR="006D0931">
        <w:rPr>
          <w:rFonts w:ascii="Times New Roman" w:hAnsi="Times New Roman"/>
          <w:sz w:val="24"/>
          <w:vertAlign w:val="superscript"/>
        </w:rPr>
        <w:footnoteReference w:id="4"/>
      </w:r>
      <w:r w:rsidRPr="3086FDCE">
        <w:rPr>
          <w:rFonts w:ascii="Times New Roman" w:hAnsi="Times New Roman"/>
          <w:sz w:val="24"/>
          <w:vertAlign w:val="superscript"/>
        </w:rPr>
        <w:t xml:space="preserve"> </w:t>
      </w:r>
      <w:r w:rsidRPr="6992E00A">
        <w:rPr>
          <w:rFonts w:ascii="Times New Roman" w:hAnsi="Times New Roman"/>
          <w:sz w:val="24"/>
        </w:rPr>
        <w:t>seab üheks eesmärgiks bürokraatia ja halduskoormuse vähendamise. Ka Riigikogu heaks kiidetud „Õigusloomepoliitika põhialused aastani 2030“</w:t>
      </w:r>
      <w:r w:rsidRPr="3086FDCE" w:rsidR="006D0931">
        <w:rPr>
          <w:rFonts w:ascii="Times New Roman" w:hAnsi="Times New Roman"/>
          <w:sz w:val="24"/>
          <w:vertAlign w:val="superscript"/>
        </w:rPr>
        <w:footnoteReference w:id="5"/>
      </w:r>
      <w:r w:rsidRPr="6992E00A" w:rsidR="45396916">
        <w:rPr>
          <w:rFonts w:ascii="Times New Roman" w:hAnsi="Times New Roman"/>
          <w:sz w:val="24"/>
          <w:vertAlign w:val="superscript"/>
        </w:rPr>
        <w:t xml:space="preserve"> </w:t>
      </w:r>
      <w:r w:rsidRPr="6992E00A">
        <w:rPr>
          <w:rFonts w:ascii="Times New Roman" w:hAnsi="Times New Roman"/>
          <w:sz w:val="24"/>
        </w:rPr>
        <w:t xml:space="preserve">seab eesmärgi piirata õigusloome regulatiivset koormust ning vähendada olemasolevat halduskoormust. </w:t>
      </w:r>
      <w:r w:rsidRPr="6992E00A" w:rsidR="3A2CC0B7">
        <w:rPr>
          <w:rFonts w:ascii="Times New Roman" w:hAnsi="Times New Roman"/>
          <w:sz w:val="24"/>
        </w:rPr>
        <w:t xml:space="preserve">Antud eelnõu </w:t>
      </w:r>
      <w:r w:rsidRPr="6992E00A" w:rsidR="40AA8738">
        <w:rPr>
          <w:rFonts w:ascii="Times New Roman" w:hAnsi="Times New Roman"/>
          <w:sz w:val="24"/>
        </w:rPr>
        <w:t xml:space="preserve">aitab kaasa halduskoormuse vähendamisele läbi optimeeritud digitaalse teenuskanali laiendatud kasutuselevõtu. </w:t>
      </w:r>
    </w:p>
    <w:p w:rsidRPr="00AD46F3" w:rsidR="006D0931" w:rsidP="00C376E7" w:rsidRDefault="006D0931" w14:paraId="2E02FA8C" w14:textId="77777777">
      <w:pPr>
        <w:rPr>
          <w:rFonts w:ascii="Times New Roman" w:hAnsi="Times New Roman"/>
          <w:sz w:val="24"/>
        </w:rPr>
      </w:pPr>
    </w:p>
    <w:p w:rsidRPr="00AD46F3" w:rsidR="006D0931" w:rsidP="00C376E7" w:rsidRDefault="006D0931" w14:paraId="435285E1" w14:textId="691730F2">
      <w:r w:rsidRPr="00AD46F3">
        <w:rPr>
          <w:rFonts w:ascii="Times New Roman" w:hAnsi="Times New Roman" w:eastAsia="Calibri"/>
          <w:sz w:val="24"/>
        </w:rPr>
        <w:t>“Tervisekassa arengukava 2022-2025”</w:t>
      </w:r>
      <w:r w:rsidRPr="00AD46F3">
        <w:rPr>
          <w:rStyle w:val="Allmrkuseviide"/>
          <w:rFonts w:ascii="Times New Roman" w:hAnsi="Times New Roman" w:eastAsia="Calibri"/>
          <w:sz w:val="24"/>
        </w:rPr>
        <w:footnoteReference w:id="6"/>
      </w:r>
      <w:r w:rsidRPr="00AD46F3">
        <w:rPr>
          <w:rFonts w:ascii="Times New Roman" w:hAnsi="Times New Roman" w:eastAsia="Calibri"/>
          <w:sz w:val="24"/>
        </w:rPr>
        <w:t xml:space="preserve"> kohaselt on üheks Tervisekassa strateegiliseks eesmärgiks raviteekond – vajalik ravi on inimestele kättesaadav teenuste </w:t>
      </w:r>
      <w:r w:rsidR="005868F7">
        <w:rPr>
          <w:rFonts w:ascii="Times New Roman" w:hAnsi="Times New Roman" w:eastAsia="Calibri"/>
          <w:sz w:val="24"/>
        </w:rPr>
        <w:t xml:space="preserve">otstarbeka </w:t>
      </w:r>
      <w:r w:rsidRPr="00AD46F3">
        <w:rPr>
          <w:rFonts w:ascii="Times New Roman" w:hAnsi="Times New Roman" w:eastAsia="Calibri"/>
          <w:sz w:val="24"/>
        </w:rPr>
        <w:t>valiku kaudu. Selle eesmärgi üheks alameesmärgiks on tervishoiuteenuste ning ravimivaliku otstarbekas laiendamine</w:t>
      </w:r>
      <w:r w:rsidR="00FA5E46">
        <w:rPr>
          <w:rFonts w:ascii="Times New Roman" w:hAnsi="Times New Roman" w:eastAsia="Calibri"/>
          <w:sz w:val="24"/>
        </w:rPr>
        <w:t>.</w:t>
      </w:r>
      <w:r w:rsidRPr="00AD46F3">
        <w:rPr>
          <w:rFonts w:ascii="Times New Roman" w:hAnsi="Times New Roman" w:eastAsia="Calibri"/>
          <w:sz w:val="24"/>
        </w:rPr>
        <w:t xml:space="preserve"> Arengukavas on võetud eesmärk tagada, et kaasaegsed ravimeetodid, ravimid ning meditsiiniseadmed oleksid patsientidele võimalikult kiiresti kättesaadavad, seda eriti katmata ravivajadusega valdkondades. </w:t>
      </w:r>
      <w:r w:rsidR="008D2303">
        <w:rPr>
          <w:rFonts w:ascii="Times New Roman" w:hAnsi="Times New Roman" w:eastAsia="Calibri"/>
          <w:sz w:val="24"/>
        </w:rPr>
        <w:t xml:space="preserve">Eelnõu parandab psühhiaatrilise abi õigeaegset kättesaadavust ning loob võimalused </w:t>
      </w:r>
      <w:r w:rsidR="00FA5E46">
        <w:rPr>
          <w:rFonts w:ascii="Times New Roman" w:hAnsi="Times New Roman" w:eastAsia="Calibri"/>
          <w:sz w:val="24"/>
        </w:rPr>
        <w:t xml:space="preserve">ka teistel erialadel õigeaegse ja kiireloomulise patsiendi käsitluse tagamiseks. </w:t>
      </w:r>
    </w:p>
    <w:p w:rsidR="00895D34" w:rsidP="00C376E7" w:rsidRDefault="00895D34" w14:paraId="6F0196D6" w14:textId="77777777">
      <w:pPr>
        <w:pStyle w:val="Vahedeta"/>
        <w:rPr>
          <w:lang w:val="et-EE"/>
        </w:rPr>
      </w:pPr>
    </w:p>
    <w:p w:rsidRPr="00AD46F3" w:rsidR="006D0931" w:rsidP="00C376E7" w:rsidRDefault="00895D34" w14:paraId="4FE6EB58" w14:textId="711CDD31">
      <w:pPr>
        <w:pStyle w:val="Vahedeta"/>
        <w:rPr>
          <w:lang w:val="et-EE"/>
        </w:rPr>
      </w:pPr>
      <w:r w:rsidRPr="33CE0D01">
        <w:rPr>
          <w:lang w:val="et-EE"/>
        </w:rPr>
        <w:t>Eelnõu ei ole seotud teiste menetluses olevate eelnõudega ega ka otseselt Euroopa Liidu õiguse rakendamisega.</w:t>
      </w:r>
    </w:p>
    <w:p w:rsidR="00895D34" w:rsidP="00C376E7" w:rsidRDefault="00895D34" w14:paraId="6DCE0869" w14:textId="77777777">
      <w:pPr>
        <w:pStyle w:val="Vahedeta"/>
        <w:rPr>
          <w:lang w:val="et-EE"/>
        </w:rPr>
      </w:pPr>
    </w:p>
    <w:p w:rsidRPr="00AD46F3" w:rsidR="00895D34" w:rsidP="00C376E7" w:rsidRDefault="00895D34" w14:paraId="4902B385" w14:textId="215FA873">
      <w:pPr>
        <w:pStyle w:val="Vahedeta"/>
        <w:rPr>
          <w:lang w:val="et-EE"/>
        </w:rPr>
      </w:pPr>
      <w:r w:rsidRPr="33CE0D01">
        <w:rPr>
          <w:lang w:val="et-EE"/>
        </w:rPr>
        <w:t>Eelnõu seadusena vastuvõtmiseks on vajalik Riigikogu poolthäälteenamus.</w:t>
      </w:r>
    </w:p>
    <w:p w:rsidR="00895D34" w:rsidP="00C376E7" w:rsidRDefault="00895D34" w14:paraId="71050902" w14:textId="77777777">
      <w:pPr>
        <w:pStyle w:val="Vahedeta"/>
        <w:rPr>
          <w:lang w:val="et-EE" w:eastAsia="et-EE"/>
        </w:rPr>
      </w:pPr>
    </w:p>
    <w:p w:rsidRPr="00AD46F3" w:rsidR="00650AA7" w:rsidP="00C376E7" w:rsidRDefault="7E064716" w14:paraId="4669C206" w14:textId="25141E1E">
      <w:pPr>
        <w:pStyle w:val="Vahedeta"/>
        <w:rPr>
          <w:lang w:val="et-EE" w:eastAsia="et-EE"/>
        </w:rPr>
      </w:pPr>
      <w:r w:rsidRPr="082ECFFC">
        <w:rPr>
          <w:lang w:val="et-EE" w:eastAsia="et-EE"/>
        </w:rPr>
        <w:t xml:space="preserve">Eelnõuga tehtavad muudatused </w:t>
      </w:r>
      <w:r w:rsidRPr="082ECFFC" w:rsidR="592D0201">
        <w:rPr>
          <w:lang w:val="et-EE" w:eastAsia="et-EE"/>
        </w:rPr>
        <w:t xml:space="preserve">on </w:t>
      </w:r>
      <w:r w:rsidRPr="082ECFFC">
        <w:rPr>
          <w:lang w:val="et-EE" w:eastAsia="et-EE"/>
        </w:rPr>
        <w:t>seotud isikuandmete töötlemisega isikuandmete kaitse üldmääruse tähenduses</w:t>
      </w:r>
      <w:r w:rsidRPr="082ECFFC" w:rsidR="5537F563">
        <w:rPr>
          <w:lang w:val="et-EE" w:eastAsia="et-EE"/>
        </w:rPr>
        <w:t>, täiendav kirjeldus on esitatud seletuskirja punktis 6.</w:t>
      </w:r>
      <w:r w:rsidRPr="082ECFFC" w:rsidR="31BA07D3">
        <w:rPr>
          <w:lang w:val="et-EE" w:eastAsia="et-EE"/>
        </w:rPr>
        <w:t>4.</w:t>
      </w:r>
    </w:p>
    <w:p w:rsidR="00891E8D" w:rsidP="00C376E7" w:rsidRDefault="00891E8D" w14:paraId="73FF8949" w14:textId="77777777">
      <w:pPr>
        <w:pStyle w:val="Vahedeta"/>
        <w:rPr>
          <w:lang w:val="et-EE" w:eastAsia="et-EE"/>
        </w:rPr>
      </w:pPr>
    </w:p>
    <w:p w:rsidRPr="00AD46F3" w:rsidR="00891E8D" w:rsidP="6992E00A" w:rsidRDefault="3DA10D35" w14:paraId="3ECED6A9" w14:textId="75ACF8C9">
      <w:pPr>
        <w:pStyle w:val="Vahedeta"/>
        <w:rPr>
          <w:highlight w:val="yellow"/>
          <w:lang w:val="et-EE" w:eastAsia="et-EE"/>
        </w:rPr>
      </w:pPr>
      <w:commentRangeStart w:id="251067001"/>
      <w:r w:rsidRPr="0DDADC02" w:rsidR="3DA10D35">
        <w:rPr>
          <w:lang w:val="et-EE" w:eastAsia="et-EE"/>
        </w:rPr>
        <w:t>Eelnõu mõjutab halduskoormust.</w:t>
      </w:r>
      <w:commentRangeEnd w:id="251067001"/>
      <w:r>
        <w:rPr>
          <w:rStyle w:val="CommentReference"/>
        </w:rPr>
        <w:commentReference w:id="251067001"/>
      </w:r>
      <w:r w:rsidRPr="0DDADC02" w:rsidR="3DA10D35">
        <w:rPr>
          <w:lang w:val="et-EE" w:eastAsia="et-EE"/>
        </w:rPr>
        <w:t xml:space="preserve"> Täpsem kirjeldus halduskoormuse muutustest on esitatud seletuskirja punktis </w:t>
      </w:r>
      <w:r w:rsidRPr="0DDADC02" w:rsidR="3DA10D35">
        <w:rPr>
          <w:lang w:val="et-EE" w:eastAsia="et-EE"/>
        </w:rPr>
        <w:t>6.2</w:t>
      </w:r>
      <w:r w:rsidRPr="0DDADC02" w:rsidR="16148A3A">
        <w:rPr>
          <w:lang w:val="et-EE" w:eastAsia="et-EE"/>
        </w:rPr>
        <w:t>.2</w:t>
      </w:r>
      <w:r w:rsidRPr="0DDADC02" w:rsidR="3DA10D35">
        <w:rPr>
          <w:lang w:val="et-EE" w:eastAsia="et-EE"/>
        </w:rPr>
        <w:t>.</w:t>
      </w:r>
    </w:p>
    <w:p w:rsidRPr="00AD46F3" w:rsidR="006D0931" w:rsidP="00C376E7" w:rsidRDefault="006D0931" w14:paraId="78D73AC4" w14:textId="2777B910"/>
    <w:p w:rsidRPr="00AD46F3" w:rsidR="006D0931" w:rsidP="00C376E7" w:rsidRDefault="006D0931" w14:paraId="73F6778C" w14:textId="77777777">
      <w:pPr>
        <w:pStyle w:val="Loendilik"/>
        <w:numPr>
          <w:ilvl w:val="0"/>
          <w:numId w:val="5"/>
        </w:numPr>
        <w:ind w:left="0" w:firstLine="0"/>
        <w:rPr>
          <w:rFonts w:ascii="Times New Roman" w:hAnsi="Times New Roman"/>
          <w:b/>
          <w:bCs/>
          <w:sz w:val="24"/>
        </w:rPr>
      </w:pPr>
      <w:r w:rsidRPr="00AD46F3">
        <w:rPr>
          <w:rFonts w:ascii="Times New Roman" w:hAnsi="Times New Roman"/>
          <w:b/>
          <w:bCs/>
          <w:sz w:val="24"/>
        </w:rPr>
        <w:t>Seaduse eesmärk</w:t>
      </w:r>
    </w:p>
    <w:p w:rsidRPr="00AD46F3" w:rsidR="006D0931" w:rsidP="00C376E7" w:rsidRDefault="006D0931" w14:paraId="515529EC" w14:textId="77777777">
      <w:pPr>
        <w:rPr>
          <w:rFonts w:ascii="Times New Roman" w:hAnsi="Times New Roman"/>
          <w:sz w:val="24"/>
        </w:rPr>
      </w:pPr>
    </w:p>
    <w:p w:rsidRPr="00AD46F3" w:rsidR="006D0931" w:rsidP="00C376E7" w:rsidRDefault="006D0931" w14:paraId="4B362A82" w14:textId="77777777">
      <w:pPr>
        <w:pStyle w:val="Pealkiri1"/>
        <w:spacing w:before="0" w:after="0"/>
        <w:rPr>
          <w:rFonts w:ascii="Times New Roman" w:hAnsi="Times New Roman"/>
          <w:b/>
          <w:sz w:val="24"/>
          <w:lang w:eastAsia="et-EE"/>
        </w:rPr>
        <w:sectPr w:rsidRPr="00AD46F3" w:rsidR="006D0931" w:rsidSect="006D0931">
          <w:type w:val="continuous"/>
          <w:pgSz w:w="11906" w:h="16838" w:orient="portrait"/>
          <w:pgMar w:top="1418" w:right="680" w:bottom="1418" w:left="1701" w:header="680" w:footer="680" w:gutter="0"/>
          <w:cols w:space="708"/>
          <w:docGrid w:linePitch="360"/>
        </w:sectPr>
      </w:pPr>
    </w:p>
    <w:p w:rsidR="004465F4" w:rsidP="00C376E7" w:rsidRDefault="004465F4" w14:paraId="51528ADC" w14:textId="7F937EA5">
      <w:pPr>
        <w:rPr>
          <w:rFonts w:ascii="Times New Roman" w:hAnsi="Times New Roman"/>
          <w:b/>
          <w:bCs/>
          <w:sz w:val="24"/>
          <w:lang w:eastAsia="et-EE"/>
        </w:rPr>
      </w:pPr>
      <w:r>
        <w:rPr>
          <w:rFonts w:ascii="Times New Roman" w:hAnsi="Times New Roman"/>
          <w:b/>
          <w:bCs/>
          <w:sz w:val="24"/>
          <w:lang w:eastAsia="et-EE"/>
        </w:rPr>
        <w:t>2</w:t>
      </w:r>
      <w:r w:rsidRPr="004465F4">
        <w:rPr>
          <w:rFonts w:ascii="Times New Roman" w:hAnsi="Times New Roman"/>
          <w:b/>
          <w:bCs/>
          <w:sz w:val="24"/>
          <w:lang w:eastAsia="et-EE"/>
        </w:rPr>
        <w:t>.1. Seaduseelnõu algatamise vajalikkus ja eesmärk</w:t>
      </w:r>
    </w:p>
    <w:p w:rsidR="004465F4" w:rsidP="00C376E7" w:rsidRDefault="004465F4" w14:paraId="7705B145" w14:textId="77777777">
      <w:pPr>
        <w:rPr>
          <w:rFonts w:ascii="Times New Roman" w:hAnsi="Times New Roman"/>
          <w:sz w:val="24"/>
          <w:lang w:eastAsia="et-EE"/>
        </w:rPr>
      </w:pPr>
    </w:p>
    <w:p w:rsidRPr="00AD46F3" w:rsidR="00C475D8" w:rsidP="00C376E7" w:rsidRDefault="00190C0D" w14:paraId="200EBCDA" w14:textId="5DC00CB7">
      <w:pPr>
        <w:rPr>
          <w:rFonts w:ascii="Times New Roman" w:hAnsi="Times New Roman"/>
          <w:sz w:val="24"/>
          <w:lang w:eastAsia="et-EE"/>
        </w:rPr>
      </w:pPr>
      <w:r w:rsidRPr="73312AAC">
        <w:rPr>
          <w:rFonts w:ascii="Times New Roman" w:hAnsi="Times New Roman"/>
          <w:sz w:val="24"/>
          <w:lang w:eastAsia="et-EE"/>
        </w:rPr>
        <w:t>S</w:t>
      </w:r>
      <w:r w:rsidRPr="73312AAC" w:rsidR="0026700E">
        <w:rPr>
          <w:rFonts w:ascii="Times New Roman" w:hAnsi="Times New Roman"/>
          <w:sz w:val="24"/>
          <w:lang w:eastAsia="et-EE"/>
        </w:rPr>
        <w:t>eaduseelnõu</w:t>
      </w:r>
      <w:r w:rsidRPr="33CE0D01" w:rsidR="0026700E">
        <w:rPr>
          <w:rFonts w:ascii="Times New Roman" w:hAnsi="Times New Roman"/>
          <w:sz w:val="24"/>
          <w:lang w:eastAsia="et-EE"/>
        </w:rPr>
        <w:t xml:space="preserve"> algatami</w:t>
      </w:r>
      <w:r>
        <w:rPr>
          <w:rFonts w:ascii="Times New Roman" w:hAnsi="Times New Roman"/>
          <w:sz w:val="24"/>
          <w:lang w:eastAsia="et-EE"/>
        </w:rPr>
        <w:t xml:space="preserve">se </w:t>
      </w:r>
      <w:r w:rsidR="00C867DF">
        <w:rPr>
          <w:rFonts w:ascii="Times New Roman" w:hAnsi="Times New Roman"/>
          <w:sz w:val="24"/>
          <w:lang w:eastAsia="et-EE"/>
        </w:rPr>
        <w:t xml:space="preserve">vajadus </w:t>
      </w:r>
      <w:r w:rsidR="006E3330">
        <w:rPr>
          <w:rFonts w:ascii="Times New Roman" w:hAnsi="Times New Roman"/>
          <w:sz w:val="24"/>
          <w:lang w:eastAsia="et-EE"/>
        </w:rPr>
        <w:t>tulene</w:t>
      </w:r>
      <w:r w:rsidR="005F75EB">
        <w:rPr>
          <w:rFonts w:ascii="Times New Roman" w:hAnsi="Times New Roman"/>
          <w:sz w:val="24"/>
          <w:lang w:eastAsia="et-EE"/>
        </w:rPr>
        <w:t xml:space="preserve">b </w:t>
      </w:r>
      <w:r w:rsidRPr="73312AAC" w:rsidR="0026700E">
        <w:rPr>
          <w:rFonts w:ascii="Times New Roman" w:hAnsi="Times New Roman"/>
          <w:sz w:val="24"/>
          <w:lang w:eastAsia="et-EE"/>
        </w:rPr>
        <w:t>puudujääk</w:t>
      </w:r>
      <w:r w:rsidRPr="73312AAC" w:rsidR="0016472D">
        <w:rPr>
          <w:rFonts w:ascii="Times New Roman" w:hAnsi="Times New Roman"/>
          <w:sz w:val="24"/>
          <w:lang w:eastAsia="et-EE"/>
        </w:rPr>
        <w:t>idest</w:t>
      </w:r>
      <w:r w:rsidRPr="33CE0D01" w:rsidR="0026700E">
        <w:rPr>
          <w:rFonts w:ascii="Times New Roman" w:hAnsi="Times New Roman"/>
          <w:sz w:val="24"/>
          <w:lang w:eastAsia="et-EE"/>
        </w:rPr>
        <w:t xml:space="preserve"> </w:t>
      </w:r>
      <w:r w:rsidR="007E3646">
        <w:rPr>
          <w:rFonts w:ascii="Times New Roman" w:hAnsi="Times New Roman"/>
          <w:sz w:val="24"/>
          <w:lang w:eastAsia="et-EE"/>
        </w:rPr>
        <w:t xml:space="preserve">tervishoiuteenuste, sealhulgas </w:t>
      </w:r>
      <w:r w:rsidRPr="33CE0D01" w:rsidR="00B018BC">
        <w:rPr>
          <w:rFonts w:ascii="Times New Roman" w:hAnsi="Times New Roman"/>
          <w:sz w:val="24"/>
          <w:lang w:eastAsia="et-EE"/>
        </w:rPr>
        <w:t>eriarstiabi</w:t>
      </w:r>
      <w:r w:rsidRPr="33CE0D01" w:rsidR="0026700E">
        <w:rPr>
          <w:rFonts w:ascii="Times New Roman" w:hAnsi="Times New Roman"/>
          <w:sz w:val="24"/>
          <w:lang w:eastAsia="et-EE"/>
        </w:rPr>
        <w:t xml:space="preserve"> </w:t>
      </w:r>
      <w:r w:rsidRPr="33CE0D01" w:rsidR="005F47B0">
        <w:rPr>
          <w:rFonts w:ascii="Times New Roman" w:hAnsi="Times New Roman"/>
          <w:sz w:val="24"/>
          <w:lang w:eastAsia="et-EE"/>
        </w:rPr>
        <w:t xml:space="preserve">kättesaadavuses ja </w:t>
      </w:r>
      <w:r w:rsidR="0016472D">
        <w:rPr>
          <w:rFonts w:ascii="Times New Roman" w:hAnsi="Times New Roman"/>
          <w:sz w:val="24"/>
          <w:lang w:eastAsia="et-EE"/>
        </w:rPr>
        <w:t>ter</w:t>
      </w:r>
      <w:r w:rsidR="00FA71C6">
        <w:rPr>
          <w:rFonts w:ascii="Times New Roman" w:hAnsi="Times New Roman"/>
          <w:sz w:val="24"/>
          <w:lang w:eastAsia="et-EE"/>
        </w:rPr>
        <w:t xml:space="preserve">vishoiusüsteemi </w:t>
      </w:r>
      <w:r w:rsidRPr="33CE0D01" w:rsidR="5AE27481">
        <w:rPr>
          <w:rFonts w:ascii="Times New Roman" w:hAnsi="Times New Roman"/>
          <w:sz w:val="24"/>
          <w:lang w:eastAsia="et-EE"/>
        </w:rPr>
        <w:t>ressursside optimaalse</w:t>
      </w:r>
      <w:r w:rsidRPr="33CE0D01" w:rsidR="005F47B0">
        <w:rPr>
          <w:rFonts w:ascii="Times New Roman" w:hAnsi="Times New Roman"/>
          <w:sz w:val="24"/>
          <w:lang w:eastAsia="et-EE"/>
        </w:rPr>
        <w:t>s</w:t>
      </w:r>
      <w:r w:rsidRPr="33CE0D01" w:rsidR="5AE27481">
        <w:rPr>
          <w:rFonts w:ascii="Times New Roman" w:hAnsi="Times New Roman"/>
          <w:sz w:val="24"/>
          <w:lang w:eastAsia="et-EE"/>
        </w:rPr>
        <w:t xml:space="preserve"> </w:t>
      </w:r>
      <w:r w:rsidRPr="33CE0D01" w:rsidR="112C1CC5">
        <w:rPr>
          <w:rFonts w:ascii="Times New Roman" w:hAnsi="Times New Roman"/>
          <w:sz w:val="24"/>
          <w:lang w:eastAsia="et-EE"/>
        </w:rPr>
        <w:t>kasut</w:t>
      </w:r>
      <w:r w:rsidRPr="33CE0D01" w:rsidR="47B88D31">
        <w:rPr>
          <w:rFonts w:ascii="Times New Roman" w:hAnsi="Times New Roman"/>
          <w:sz w:val="24"/>
          <w:lang w:eastAsia="et-EE"/>
        </w:rPr>
        <w:t>uses</w:t>
      </w:r>
      <w:r w:rsidRPr="33CE0D01" w:rsidR="64A3AE51">
        <w:rPr>
          <w:rFonts w:ascii="Times New Roman" w:hAnsi="Times New Roman"/>
          <w:sz w:val="24"/>
          <w:lang w:eastAsia="et-EE"/>
        </w:rPr>
        <w:t>.</w:t>
      </w:r>
      <w:r w:rsidRPr="33CE0D01" w:rsidR="005F47B0">
        <w:rPr>
          <w:rFonts w:ascii="Times New Roman" w:hAnsi="Times New Roman"/>
          <w:sz w:val="24"/>
          <w:lang w:eastAsia="et-EE"/>
        </w:rPr>
        <w:t xml:space="preserve"> </w:t>
      </w:r>
      <w:r w:rsidRPr="33CE0D01" w:rsidR="00E30873">
        <w:rPr>
          <w:rFonts w:ascii="Times New Roman" w:hAnsi="Times New Roman"/>
          <w:sz w:val="24"/>
          <w:lang w:eastAsia="et-EE"/>
        </w:rPr>
        <w:t xml:space="preserve">Patsientidel on sageli pikk ooteaeg eriarsti vastuvõtule pääsemiseks ning praegune süsteem ei toeta piisavalt </w:t>
      </w:r>
      <w:r w:rsidRPr="230D6F1A" w:rsidR="59B3D751">
        <w:rPr>
          <w:rFonts w:ascii="Times New Roman" w:hAnsi="Times New Roman"/>
          <w:sz w:val="24"/>
          <w:lang w:eastAsia="et-EE"/>
        </w:rPr>
        <w:t>erialade</w:t>
      </w:r>
      <w:r w:rsidR="000F03C2">
        <w:rPr>
          <w:rFonts w:ascii="Times New Roman" w:hAnsi="Times New Roman"/>
          <w:sz w:val="24"/>
          <w:lang w:eastAsia="et-EE"/>
        </w:rPr>
        <w:t xml:space="preserve"> </w:t>
      </w:r>
      <w:r w:rsidR="003C6C31">
        <w:rPr>
          <w:rFonts w:ascii="Times New Roman" w:hAnsi="Times New Roman"/>
          <w:sz w:val="24"/>
          <w:lang w:eastAsia="et-EE"/>
        </w:rPr>
        <w:t xml:space="preserve">vahelist </w:t>
      </w:r>
      <w:r w:rsidRPr="33CE0D01" w:rsidR="00E30873">
        <w:rPr>
          <w:rFonts w:ascii="Times New Roman" w:hAnsi="Times New Roman"/>
          <w:sz w:val="24"/>
          <w:lang w:eastAsia="et-EE"/>
        </w:rPr>
        <w:t xml:space="preserve">efektiivset koostööd. Seetõttu on eelnõu eesmärk </w:t>
      </w:r>
      <w:r w:rsidR="00667FC4">
        <w:rPr>
          <w:rFonts w:ascii="Times New Roman" w:hAnsi="Times New Roman"/>
          <w:sz w:val="24"/>
          <w:lang w:eastAsia="et-EE"/>
        </w:rPr>
        <w:t xml:space="preserve">peamiselt </w:t>
      </w:r>
      <w:r w:rsidRPr="33CE0D01" w:rsidR="00E30873">
        <w:rPr>
          <w:rFonts w:ascii="Times New Roman" w:hAnsi="Times New Roman"/>
          <w:sz w:val="24"/>
          <w:lang w:eastAsia="et-EE"/>
        </w:rPr>
        <w:t xml:space="preserve">parandada </w:t>
      </w:r>
      <w:r w:rsidR="00B84E5E">
        <w:rPr>
          <w:rFonts w:ascii="Times New Roman" w:hAnsi="Times New Roman"/>
          <w:sz w:val="24"/>
          <w:lang w:eastAsia="et-EE"/>
        </w:rPr>
        <w:t xml:space="preserve">meditsiinilise näidustuse põhist </w:t>
      </w:r>
      <w:r w:rsidRPr="33CE0D01" w:rsidR="00E30873">
        <w:rPr>
          <w:rFonts w:ascii="Times New Roman" w:hAnsi="Times New Roman"/>
          <w:sz w:val="24"/>
          <w:lang w:eastAsia="et-EE"/>
        </w:rPr>
        <w:t xml:space="preserve">eriarstiabi kättesaadavust ning optimaalsemalt </w:t>
      </w:r>
      <w:r w:rsidRPr="00B26B74" w:rsidR="00E30873">
        <w:rPr>
          <w:rFonts w:ascii="Times New Roman" w:hAnsi="Times New Roman"/>
          <w:sz w:val="24"/>
          <w:lang w:eastAsia="et-EE"/>
        </w:rPr>
        <w:t>kasutada piiratud tervishoiuressursse.</w:t>
      </w:r>
      <w:r w:rsidRPr="00B26B74" w:rsidR="00812B5C">
        <w:rPr>
          <w:rFonts w:ascii="Times New Roman" w:hAnsi="Times New Roman"/>
          <w:sz w:val="24"/>
          <w:lang w:eastAsia="et-EE"/>
        </w:rPr>
        <w:t xml:space="preserve"> Muudatuse tulemusel </w:t>
      </w:r>
      <w:r w:rsidRPr="00B26B74" w:rsidR="01DAA65F">
        <w:rPr>
          <w:rFonts w:ascii="Times New Roman" w:hAnsi="Times New Roman"/>
          <w:sz w:val="24"/>
          <w:lang w:eastAsia="et-EE"/>
        </w:rPr>
        <w:t xml:space="preserve">on </w:t>
      </w:r>
      <w:r w:rsidRPr="00B26B74" w:rsidR="008C788B">
        <w:rPr>
          <w:rFonts w:ascii="Times New Roman" w:hAnsi="Times New Roman"/>
          <w:sz w:val="24"/>
          <w:lang w:eastAsia="et-EE"/>
        </w:rPr>
        <w:t>tervishoiuteenus</w:t>
      </w:r>
      <w:r w:rsidRPr="00B26B74" w:rsidR="32AA186B">
        <w:rPr>
          <w:rFonts w:ascii="Times New Roman" w:hAnsi="Times New Roman"/>
          <w:sz w:val="24"/>
          <w:lang w:eastAsia="et-EE"/>
        </w:rPr>
        <w:t xml:space="preserve"> kättesaadav vastavalt</w:t>
      </w:r>
      <w:r w:rsidRPr="00B26B74" w:rsidR="00812B5C">
        <w:rPr>
          <w:rFonts w:ascii="Times New Roman" w:hAnsi="Times New Roman"/>
          <w:sz w:val="24"/>
          <w:lang w:eastAsia="et-EE"/>
        </w:rPr>
        <w:t xml:space="preserve"> eria</w:t>
      </w:r>
      <w:r w:rsidRPr="00B26B74" w:rsidR="6D8BDBD8">
        <w:rPr>
          <w:rFonts w:ascii="Times New Roman" w:hAnsi="Times New Roman"/>
          <w:sz w:val="24"/>
          <w:lang w:eastAsia="et-EE"/>
        </w:rPr>
        <w:t>lase</w:t>
      </w:r>
      <w:r w:rsidR="00B26B74">
        <w:rPr>
          <w:rFonts w:ascii="Times New Roman" w:hAnsi="Times New Roman"/>
          <w:sz w:val="24"/>
          <w:lang w:eastAsia="et-EE"/>
        </w:rPr>
        <w:t>le</w:t>
      </w:r>
      <w:r w:rsidRPr="00B26B74" w:rsidR="00812B5C">
        <w:rPr>
          <w:rFonts w:ascii="Times New Roman" w:hAnsi="Times New Roman"/>
          <w:sz w:val="24"/>
          <w:lang w:eastAsia="et-EE"/>
        </w:rPr>
        <w:t xml:space="preserve"> hinnatud vaja</w:t>
      </w:r>
      <w:r w:rsidRPr="00B26B74" w:rsidR="3682B131">
        <w:rPr>
          <w:rFonts w:ascii="Times New Roman" w:hAnsi="Times New Roman"/>
          <w:sz w:val="24"/>
          <w:lang w:eastAsia="et-EE"/>
        </w:rPr>
        <w:t>dusele</w:t>
      </w:r>
      <w:r w:rsidRPr="230D6F1A" w:rsidR="44200AB3">
        <w:rPr>
          <w:rFonts w:ascii="Times New Roman" w:hAnsi="Times New Roman"/>
          <w:sz w:val="24"/>
          <w:lang w:eastAsia="et-EE"/>
        </w:rPr>
        <w:t>, olles</w:t>
      </w:r>
      <w:r w:rsidRPr="00812B5C" w:rsidR="00812B5C">
        <w:rPr>
          <w:rFonts w:ascii="Times New Roman" w:hAnsi="Times New Roman"/>
          <w:sz w:val="24"/>
          <w:lang w:eastAsia="et-EE"/>
        </w:rPr>
        <w:t xml:space="preserve"> kiiremini olemas neile, kelle vajadus on suurem.</w:t>
      </w:r>
    </w:p>
    <w:p w:rsidR="00C475D8" w:rsidP="00C376E7" w:rsidRDefault="00C475D8" w14:paraId="13646B6C" w14:textId="77777777">
      <w:pPr>
        <w:rPr>
          <w:rFonts w:ascii="Times New Roman" w:hAnsi="Times New Roman"/>
          <w:sz w:val="24"/>
          <w:lang w:eastAsia="et-EE"/>
        </w:rPr>
      </w:pPr>
    </w:p>
    <w:p w:rsidRPr="00704EE3" w:rsidR="006D0931" w:rsidP="00C376E7" w:rsidRDefault="00C475D8" w14:paraId="5B86465B" w14:textId="5FB0C569">
      <w:pPr>
        <w:rPr>
          <w:rFonts w:ascii="Times New Roman" w:hAnsi="Times New Roman"/>
          <w:sz w:val="24"/>
          <w:lang w:eastAsia="et-EE"/>
        </w:rPr>
      </w:pPr>
      <w:r w:rsidRPr="00C475D8">
        <w:rPr>
          <w:rFonts w:ascii="Times New Roman" w:hAnsi="Times New Roman"/>
          <w:sz w:val="24"/>
          <w:lang w:eastAsia="et-EE"/>
        </w:rPr>
        <w:t>Eesmärgi saavutamiseks nähakse ette kaks peamist muudatust:</w:t>
      </w:r>
    </w:p>
    <w:p w:rsidR="006D0931" w:rsidP="1B2ABABB" w:rsidRDefault="401A4936" w14:paraId="286C1774" w14:textId="1B1FCF54">
      <w:pPr>
        <w:pStyle w:val="Loendilik"/>
        <w:numPr>
          <w:ilvl w:val="0"/>
          <w:numId w:val="27"/>
        </w:numPr>
        <w:rPr>
          <w:rFonts w:ascii="Times New Roman" w:hAnsi="Times New Roman"/>
          <w:sz w:val="24"/>
          <w:szCs w:val="24"/>
        </w:rPr>
      </w:pPr>
      <w:r w:rsidRPr="0DDADC02" w:rsidR="69BDCCF1">
        <w:rPr>
          <w:rFonts w:ascii="Times New Roman" w:hAnsi="Times New Roman"/>
          <w:sz w:val="24"/>
          <w:szCs w:val="24"/>
        </w:rPr>
        <w:t xml:space="preserve">E-konsultatsiooni </w:t>
      </w:r>
      <w:r w:rsidRPr="0DDADC02" w:rsidR="563ED948">
        <w:rPr>
          <w:rFonts w:ascii="Times New Roman" w:hAnsi="Times New Roman"/>
          <w:sz w:val="24"/>
          <w:szCs w:val="24"/>
        </w:rPr>
        <w:t xml:space="preserve">õigusliku aluse loomine ja laialdasem rakendamine. </w:t>
      </w:r>
      <w:r w:rsidRPr="0DDADC02" w:rsidR="52BD042F">
        <w:rPr>
          <w:rFonts w:ascii="Times New Roman" w:hAnsi="Times New Roman"/>
          <w:sz w:val="24"/>
          <w:szCs w:val="24"/>
        </w:rPr>
        <w:t>See võimaldab patsientidel saada vajaduspõhis</w:t>
      </w:r>
      <w:r w:rsidRPr="0DDADC02" w:rsidR="246B99BA">
        <w:rPr>
          <w:rFonts w:ascii="Times New Roman" w:hAnsi="Times New Roman"/>
          <w:sz w:val="24"/>
          <w:szCs w:val="24"/>
        </w:rPr>
        <w:t>t</w:t>
      </w:r>
      <w:r w:rsidRPr="0DDADC02" w:rsidR="52BD042F">
        <w:rPr>
          <w:rFonts w:ascii="Times New Roman" w:hAnsi="Times New Roman"/>
          <w:sz w:val="24"/>
          <w:szCs w:val="24"/>
        </w:rPr>
        <w:t xml:space="preserve"> abi kiiremini ja efektiivsemalt, vähendades ooteaega</w:t>
      </w:r>
      <w:r w:rsidRPr="0DDADC02" w:rsidR="104091A9">
        <w:rPr>
          <w:rFonts w:ascii="Times New Roman" w:hAnsi="Times New Roman"/>
          <w:sz w:val="24"/>
          <w:szCs w:val="24"/>
        </w:rPr>
        <w:t>sid</w:t>
      </w:r>
      <w:r w:rsidRPr="0DDADC02" w:rsidR="52BD042F">
        <w:rPr>
          <w:rFonts w:ascii="Times New Roman" w:hAnsi="Times New Roman"/>
          <w:sz w:val="24"/>
          <w:szCs w:val="24"/>
        </w:rPr>
        <w:t xml:space="preserve">. </w:t>
      </w:r>
      <w:r w:rsidRPr="0DDADC02" w:rsidR="3C464A27">
        <w:rPr>
          <w:rFonts w:ascii="Times New Roman" w:hAnsi="Times New Roman"/>
          <w:sz w:val="24"/>
          <w:szCs w:val="24"/>
        </w:rPr>
        <w:t>E</w:t>
      </w:r>
      <w:r w:rsidRPr="0DDADC02" w:rsidR="52BD042F">
        <w:rPr>
          <w:rFonts w:ascii="Times New Roman" w:hAnsi="Times New Roman"/>
          <w:sz w:val="24"/>
          <w:szCs w:val="24"/>
        </w:rPr>
        <w:t>-</w:t>
      </w:r>
      <w:r w:rsidRPr="0DDADC02" w:rsidR="52BD042F">
        <w:rPr>
          <w:rFonts w:ascii="Times New Roman" w:hAnsi="Times New Roman"/>
          <w:sz w:val="24"/>
          <w:szCs w:val="24"/>
        </w:rPr>
        <w:t>konsultatsioon on</w:t>
      </w:r>
      <w:r w:rsidRPr="0DDADC02" w:rsidR="69BDCCF1">
        <w:rPr>
          <w:rFonts w:ascii="Times New Roman" w:hAnsi="Times New Roman"/>
          <w:sz w:val="24"/>
          <w:szCs w:val="24"/>
        </w:rPr>
        <w:t xml:space="preserve"> patsiendi suunami</w:t>
      </w:r>
      <w:r w:rsidRPr="0DDADC02" w:rsidR="52BD042F">
        <w:rPr>
          <w:rFonts w:ascii="Times New Roman" w:hAnsi="Times New Roman"/>
          <w:sz w:val="24"/>
          <w:szCs w:val="24"/>
        </w:rPr>
        <w:t>n</w:t>
      </w:r>
      <w:r w:rsidRPr="0DDADC02" w:rsidR="0ED1ABA6">
        <w:rPr>
          <w:rFonts w:ascii="Times New Roman" w:hAnsi="Times New Roman"/>
          <w:sz w:val="24"/>
          <w:szCs w:val="24"/>
        </w:rPr>
        <w:t>e</w:t>
      </w:r>
      <w:r w:rsidRPr="0DDADC02" w:rsidR="69BDCCF1">
        <w:rPr>
          <w:rFonts w:ascii="Times New Roman" w:hAnsi="Times New Roman"/>
          <w:sz w:val="24"/>
          <w:szCs w:val="24"/>
        </w:rPr>
        <w:t xml:space="preserve"> põhjaliku saatekirjaga erialade vaheliseks digitaalseks konsultatsiooniks, </w:t>
      </w:r>
      <w:r w:rsidRPr="0DDADC02" w:rsidR="3E9A2CD7">
        <w:rPr>
          <w:rFonts w:ascii="Times New Roman" w:hAnsi="Times New Roman"/>
          <w:sz w:val="24"/>
          <w:szCs w:val="24"/>
        </w:rPr>
        <w:t>kus saatekirja</w:t>
      </w:r>
      <w:r w:rsidRPr="0DDADC02" w:rsidR="69BDCCF1">
        <w:rPr>
          <w:rFonts w:ascii="Times New Roman" w:hAnsi="Times New Roman"/>
          <w:sz w:val="24"/>
          <w:szCs w:val="24"/>
        </w:rPr>
        <w:t xml:space="preserve"> andmete koosseis on kokku lepitud iga eriala puhul eraldi. Saatekiri liigub tervise infosüsteemi vahendusel </w:t>
      </w:r>
      <w:r w:rsidRPr="0DDADC02" w:rsidR="69BDCCF1">
        <w:rPr>
          <w:rFonts w:ascii="Times New Roman" w:hAnsi="Times New Roman"/>
          <w:sz w:val="24"/>
          <w:szCs w:val="24"/>
        </w:rPr>
        <w:t>er</w:t>
      </w:r>
      <w:r w:rsidRPr="0DDADC02" w:rsidR="5256543F">
        <w:rPr>
          <w:rFonts w:ascii="Times New Roman" w:hAnsi="Times New Roman"/>
          <w:sz w:val="24"/>
          <w:szCs w:val="24"/>
        </w:rPr>
        <w:t xml:space="preserve">ialase abi </w:t>
      </w:r>
      <w:r w:rsidRPr="0DDADC02" w:rsidR="69BDCCF1">
        <w:rPr>
          <w:rFonts w:ascii="Times New Roman" w:hAnsi="Times New Roman"/>
          <w:sz w:val="24"/>
          <w:szCs w:val="24"/>
        </w:rPr>
        <w:t xml:space="preserve">osutajani ning osutaja poolt määratud </w:t>
      </w:r>
      <w:r w:rsidRPr="0DDADC02" w:rsidR="4A6DA309">
        <w:rPr>
          <w:rFonts w:ascii="Times New Roman" w:hAnsi="Times New Roman"/>
          <w:sz w:val="24"/>
          <w:szCs w:val="24"/>
        </w:rPr>
        <w:t>tervishoiutöötajad</w:t>
      </w:r>
      <w:r w:rsidRPr="0DDADC02" w:rsidR="4CC63D22">
        <w:rPr>
          <w:rFonts w:ascii="Times New Roman" w:hAnsi="Times New Roman"/>
          <w:sz w:val="24"/>
          <w:szCs w:val="24"/>
        </w:rPr>
        <w:t xml:space="preserve"> </w:t>
      </w:r>
      <w:r w:rsidRPr="0DDADC02" w:rsidR="69BDCCF1">
        <w:rPr>
          <w:rFonts w:ascii="Times New Roman" w:hAnsi="Times New Roman"/>
          <w:sz w:val="24"/>
          <w:szCs w:val="24"/>
        </w:rPr>
        <w:t xml:space="preserve">annavad selle saatekirja põhjal </w:t>
      </w:r>
      <w:commentRangeStart w:id="1525851831"/>
      <w:r w:rsidRPr="0DDADC02" w:rsidR="675AEA81">
        <w:rPr>
          <w:rFonts w:ascii="Times New Roman" w:hAnsi="Times New Roman"/>
          <w:sz w:val="24"/>
          <w:szCs w:val="24"/>
        </w:rPr>
        <w:t>õigusaktis sätestatud</w:t>
      </w:r>
      <w:r w:rsidRPr="0DDADC02" w:rsidR="0F570C89">
        <w:rPr>
          <w:rFonts w:ascii="Times New Roman" w:hAnsi="Times New Roman"/>
          <w:sz w:val="24"/>
          <w:szCs w:val="24"/>
        </w:rPr>
        <w:t xml:space="preserve"> tähtaja</w:t>
      </w:r>
      <w:r w:rsidRPr="0DDADC02" w:rsidR="69BDCCF1">
        <w:rPr>
          <w:rFonts w:ascii="Times New Roman" w:hAnsi="Times New Roman"/>
          <w:sz w:val="24"/>
          <w:szCs w:val="24"/>
        </w:rPr>
        <w:t xml:space="preserve"> jooksul</w:t>
      </w:r>
      <w:commentRangeEnd w:id="1525851831"/>
      <w:r>
        <w:rPr>
          <w:rStyle w:val="CommentReference"/>
        </w:rPr>
        <w:commentReference w:id="1525851831"/>
      </w:r>
      <w:r w:rsidRPr="0DDADC02" w:rsidR="69BDCCF1">
        <w:rPr>
          <w:rFonts w:ascii="Times New Roman" w:hAnsi="Times New Roman"/>
          <w:sz w:val="24"/>
          <w:szCs w:val="24"/>
        </w:rPr>
        <w:t xml:space="preserve"> suunanud </w:t>
      </w:r>
      <w:r w:rsidRPr="0DDADC02" w:rsidR="66F290B7">
        <w:rPr>
          <w:rFonts w:ascii="Times New Roman" w:hAnsi="Times New Roman"/>
          <w:sz w:val="24"/>
          <w:szCs w:val="24"/>
        </w:rPr>
        <w:t xml:space="preserve">tervishoiutöötajale </w:t>
      </w:r>
      <w:r w:rsidRPr="0DDADC02" w:rsidR="69BDCCF1">
        <w:rPr>
          <w:rFonts w:ascii="Times New Roman" w:hAnsi="Times New Roman"/>
          <w:sz w:val="24"/>
          <w:szCs w:val="24"/>
        </w:rPr>
        <w:t>tagasisidet. Tagasiside võib sisaldada soovitusi diagnostikaks või raviks</w:t>
      </w:r>
      <w:r w:rsidRPr="0DDADC02" w:rsidR="3673DE4D">
        <w:rPr>
          <w:rFonts w:ascii="Times New Roman" w:hAnsi="Times New Roman"/>
          <w:sz w:val="24"/>
          <w:szCs w:val="24"/>
        </w:rPr>
        <w:t xml:space="preserve"> ilma patsienti füüsilisele vastuvõtule kutsumata</w:t>
      </w:r>
      <w:r w:rsidRPr="0DDADC02" w:rsidR="69BDCCF1">
        <w:rPr>
          <w:rFonts w:ascii="Times New Roman" w:hAnsi="Times New Roman"/>
          <w:sz w:val="24"/>
          <w:szCs w:val="24"/>
        </w:rPr>
        <w:t xml:space="preserve">, kuid vajadusel antakse patsiendile aeg vastuvõtuks st tervishoiuteenuse osutaja registreerib ise patsiendi ravijärjekorda lähtudes meditsiinilisest vajadusest. </w:t>
      </w:r>
      <w:r w:rsidRPr="0DDADC02" w:rsidR="69BDCCF1">
        <w:rPr>
          <w:rFonts w:ascii="Times New Roman" w:hAnsi="Times New Roman"/>
          <w:sz w:val="24"/>
          <w:szCs w:val="24"/>
        </w:rPr>
        <w:t>V</w:t>
      </w:r>
      <w:r w:rsidRPr="0DDADC02" w:rsidR="62C5AC48">
        <w:rPr>
          <w:rFonts w:ascii="Times New Roman" w:hAnsi="Times New Roman"/>
          <w:sz w:val="24"/>
          <w:szCs w:val="24"/>
        </w:rPr>
        <w:t>astavat v</w:t>
      </w:r>
      <w:r w:rsidRPr="0DDADC02" w:rsidR="69BDCCF1">
        <w:rPr>
          <w:rFonts w:ascii="Times New Roman" w:hAnsi="Times New Roman"/>
          <w:sz w:val="24"/>
          <w:szCs w:val="24"/>
        </w:rPr>
        <w:t>ajadust võimaldab hinnata e-konsultatsiooni põhjalik saatekiri.</w:t>
      </w:r>
      <w:commentRangeStart w:id="274849754"/>
      <w:commentRangeEnd w:id="274849754"/>
      <w:r>
        <w:rPr>
          <w:rStyle w:val="CommentReference"/>
        </w:rPr>
        <w:commentReference w:id="274849754"/>
      </w:r>
    </w:p>
    <w:p w:rsidRPr="00AA52B4" w:rsidR="008D485F" w:rsidP="6992E00A" w:rsidRDefault="6CFEE1E1" w14:paraId="4F6E3670" w14:textId="6C6A160C">
      <w:pPr>
        <w:pStyle w:val="Loendilik"/>
        <w:numPr>
          <w:ilvl w:val="0"/>
          <w:numId w:val="27"/>
        </w:numPr>
        <w:rPr>
          <w:rFonts w:ascii="Times New Roman" w:hAnsi="Times New Roman"/>
          <w:sz w:val="24"/>
        </w:rPr>
      </w:pPr>
      <w:r w:rsidRPr="6992E00A">
        <w:rPr>
          <w:rFonts w:ascii="Times New Roman" w:hAnsi="Times New Roman"/>
          <w:sz w:val="24"/>
        </w:rPr>
        <w:t>Psühhiaatrilise abi saatekirja nõude kehtestamine</w:t>
      </w:r>
      <w:r w:rsidRPr="6992E00A" w:rsidR="15A2E766">
        <w:rPr>
          <w:rFonts w:ascii="Times New Roman" w:hAnsi="Times New Roman"/>
          <w:sz w:val="24"/>
        </w:rPr>
        <w:t xml:space="preserve"> Tervisekassa poolt tasu maksmise kohustuse ülevõtmise eeldusena</w:t>
      </w:r>
      <w:r w:rsidRPr="6992E00A">
        <w:rPr>
          <w:rFonts w:ascii="Times New Roman" w:hAnsi="Times New Roman"/>
          <w:sz w:val="24"/>
        </w:rPr>
        <w:t xml:space="preserve"> </w:t>
      </w:r>
      <w:r w:rsidRPr="6992E00A" w:rsidR="55072EE5">
        <w:rPr>
          <w:rFonts w:ascii="Times New Roman" w:hAnsi="Times New Roman"/>
          <w:sz w:val="24"/>
        </w:rPr>
        <w:t>loob süsteemi, kus</w:t>
      </w:r>
      <w:r w:rsidRPr="6992E00A" w:rsidR="75E7042B">
        <w:rPr>
          <w:rFonts w:ascii="Times New Roman" w:hAnsi="Times New Roman"/>
          <w:sz w:val="24"/>
        </w:rPr>
        <w:t xml:space="preserve"> </w:t>
      </w:r>
      <w:r w:rsidRPr="6992E00A" w:rsidR="55072EE5">
        <w:rPr>
          <w:rFonts w:ascii="Times New Roman" w:hAnsi="Times New Roman"/>
          <w:sz w:val="24"/>
        </w:rPr>
        <w:t xml:space="preserve">esmalt </w:t>
      </w:r>
      <w:r w:rsidRPr="6992E00A" w:rsidR="61D16331">
        <w:rPr>
          <w:rFonts w:ascii="Times New Roman" w:hAnsi="Times New Roman"/>
          <w:sz w:val="24"/>
        </w:rPr>
        <w:t xml:space="preserve">hinnatakse </w:t>
      </w:r>
      <w:r w:rsidRPr="6992E00A" w:rsidR="4D88372F">
        <w:rPr>
          <w:rFonts w:ascii="Times New Roman" w:hAnsi="Times New Roman"/>
          <w:sz w:val="24"/>
        </w:rPr>
        <w:t xml:space="preserve">tervishoiutöötaja poolt </w:t>
      </w:r>
      <w:r w:rsidRPr="6992E00A" w:rsidR="55072EE5">
        <w:rPr>
          <w:rFonts w:ascii="Times New Roman" w:hAnsi="Times New Roman"/>
          <w:sz w:val="24"/>
        </w:rPr>
        <w:t>patsiendi seisundit ning suuna</w:t>
      </w:r>
      <w:r w:rsidRPr="6992E00A" w:rsidR="6EB756DA">
        <w:rPr>
          <w:rFonts w:ascii="Times New Roman" w:hAnsi="Times New Roman"/>
          <w:sz w:val="24"/>
        </w:rPr>
        <w:t>takse</w:t>
      </w:r>
      <w:r w:rsidRPr="6992E00A" w:rsidDel="6EB756DA" w:rsidR="009C47D6">
        <w:rPr>
          <w:rFonts w:ascii="Times New Roman" w:hAnsi="Times New Roman"/>
          <w:sz w:val="24"/>
        </w:rPr>
        <w:t xml:space="preserve"> </w:t>
      </w:r>
      <w:r w:rsidRPr="6992E00A" w:rsidR="0A9704EA">
        <w:rPr>
          <w:rFonts w:ascii="Times New Roman" w:hAnsi="Times New Roman"/>
          <w:sz w:val="24"/>
        </w:rPr>
        <w:t>t</w:t>
      </w:r>
      <w:r w:rsidRPr="6992E00A" w:rsidR="55072EE5">
        <w:rPr>
          <w:rFonts w:ascii="Times New Roman" w:hAnsi="Times New Roman"/>
          <w:sz w:val="24"/>
        </w:rPr>
        <w:t>a sobivale teenusele, tagades raskemate juhtude kiirema jõudmise eriarsti vastuvõtule, samal ajal kui kergemate probleemidega patsiendid saavad abi esmatasandil.</w:t>
      </w:r>
    </w:p>
    <w:p w:rsidRPr="00AA52B4" w:rsidR="008D485F" w:rsidP="73312AAC" w:rsidRDefault="008D485F" w14:paraId="75F1132E" w14:textId="77777777">
      <w:pPr>
        <w:pStyle w:val="Loendilik"/>
        <w:ind w:left="0"/>
        <w:rPr>
          <w:rFonts w:ascii="Times New Roman" w:hAnsi="Times New Roman"/>
          <w:sz w:val="24"/>
        </w:rPr>
      </w:pPr>
    </w:p>
    <w:p w:rsidRPr="00680D86" w:rsidR="00354A87" w:rsidP="1B2ABABB" w:rsidRDefault="00354A87" w14:paraId="0C3E1C82" w14:textId="6D5C0BF6">
      <w:pPr>
        <w:rPr>
          <w:rFonts w:ascii="Times New Roman" w:hAnsi="Times New Roman"/>
          <w:b w:val="1"/>
          <w:bCs w:val="1"/>
          <w:sz w:val="24"/>
          <w:szCs w:val="24"/>
        </w:rPr>
      </w:pPr>
      <w:r w:rsidRPr="0DDADC02" w:rsidR="59642A46">
        <w:rPr>
          <w:rFonts w:ascii="Times New Roman" w:hAnsi="Times New Roman"/>
          <w:b w:val="1"/>
          <w:bCs w:val="1"/>
          <w:sz w:val="24"/>
          <w:szCs w:val="24"/>
        </w:rPr>
        <w:t xml:space="preserve">2.2. Ülevaade senisest õiguslikust </w:t>
      </w:r>
      <w:r w:rsidRPr="0DDADC02" w:rsidR="59642A46">
        <w:rPr>
          <w:rFonts w:ascii="Times New Roman" w:hAnsi="Times New Roman"/>
          <w:b w:val="1"/>
          <w:bCs w:val="1"/>
          <w:sz w:val="24"/>
          <w:szCs w:val="24"/>
        </w:rPr>
        <w:t>regulatsioonist ja praktikast</w:t>
      </w:r>
    </w:p>
    <w:p w:rsidRPr="003D136F" w:rsidR="00354A87" w:rsidP="00C376E7" w:rsidRDefault="00354A87" w14:paraId="3B7E63ED" w14:textId="77777777">
      <w:pPr>
        <w:rPr>
          <w:rFonts w:ascii="Times New Roman" w:hAnsi="Times New Roman"/>
          <w:sz w:val="24"/>
        </w:rPr>
      </w:pPr>
    </w:p>
    <w:p w:rsidR="0023758D" w:rsidP="0DDADC02" w:rsidRDefault="0023758D" w14:paraId="76B70C19" w14:textId="6DEF5BCA">
      <w:pPr>
        <w:rPr>
          <w:rFonts w:ascii="Times New Roman" w:hAnsi="Times New Roman"/>
          <w:sz w:val="24"/>
          <w:szCs w:val="24"/>
        </w:rPr>
      </w:pPr>
      <w:r w:rsidRPr="0DDADC02" w:rsidR="0023758D">
        <w:rPr>
          <w:rFonts w:ascii="Times New Roman" w:hAnsi="Times New Roman"/>
          <w:sz w:val="24"/>
          <w:szCs w:val="24"/>
        </w:rPr>
        <w:t xml:space="preserve">Tervisekassa on juba alates 2013. aastast rahastanud e-konsultatsioone, kuid </w:t>
      </w:r>
      <w:r w:rsidRPr="0DDADC02" w:rsidR="0023758D">
        <w:rPr>
          <w:rFonts w:ascii="Times New Roman" w:hAnsi="Times New Roman"/>
          <w:sz w:val="24"/>
          <w:szCs w:val="24"/>
        </w:rPr>
        <w:t>RaKS</w:t>
      </w:r>
      <w:r w:rsidRPr="0DDADC02" w:rsidR="0023758D">
        <w:rPr>
          <w:rFonts w:ascii="Times New Roman" w:hAnsi="Times New Roman"/>
          <w:sz w:val="24"/>
          <w:szCs w:val="24"/>
        </w:rPr>
        <w:t xml:space="preserve"> ei ole seda teenust seni seaduse tasandil määratlenud ega reguleerinud. See on</w:t>
      </w:r>
      <w:r w:rsidRPr="0DDADC02" w:rsidR="0023758D">
        <w:rPr>
          <w:rFonts w:ascii="Times New Roman" w:hAnsi="Times New Roman"/>
          <w:sz w:val="24"/>
          <w:szCs w:val="24"/>
        </w:rPr>
        <w:t xml:space="preserve"> loonud õigusliku ebaselguse ja takistanud e-konsultatsiooni kui ametliku teenuse laialdasemat kasutamist.</w:t>
      </w:r>
      <w:commentRangeStart w:id="1393088485"/>
      <w:r w:rsidRPr="0DDADC02" w:rsidR="0023758D">
        <w:rPr>
          <w:rFonts w:ascii="Times New Roman" w:hAnsi="Times New Roman"/>
          <w:sz w:val="24"/>
          <w:szCs w:val="24"/>
        </w:rPr>
        <w:t xml:space="preserve"> Senises praktikas on sageli suunatud patsiendid eriarsti vastuvõtule ilma piisava esmase hinnanguta, mis on tekitanud eriarstidele täiendavat halduskoormust ja pikendanud ravijärjekordi</w:t>
      </w:r>
      <w:commentRangeEnd w:id="1393088485"/>
      <w:r>
        <w:rPr>
          <w:rStyle w:val="CommentReference"/>
        </w:rPr>
        <w:commentReference w:id="1393088485"/>
      </w:r>
      <w:r w:rsidRPr="0DDADC02" w:rsidR="0023758D">
        <w:rPr>
          <w:rFonts w:ascii="Times New Roman" w:hAnsi="Times New Roman"/>
          <w:sz w:val="24"/>
          <w:szCs w:val="24"/>
        </w:rPr>
        <w:t>.</w:t>
      </w:r>
    </w:p>
    <w:p w:rsidR="0023758D" w:rsidP="00C376E7" w:rsidRDefault="0023758D" w14:paraId="5EF806A9" w14:textId="77777777">
      <w:pPr>
        <w:rPr>
          <w:rFonts w:ascii="Times New Roman" w:hAnsi="Times New Roman"/>
          <w:sz w:val="24"/>
        </w:rPr>
      </w:pPr>
    </w:p>
    <w:p w:rsidRPr="00AA52B4" w:rsidR="00BF7697" w:rsidP="00C376E7" w:rsidRDefault="00BF7697" w14:paraId="45213152" w14:textId="6B772A97">
      <w:pPr>
        <w:rPr>
          <w:rFonts w:ascii="Times New Roman" w:hAnsi="Times New Roman"/>
          <w:b/>
          <w:bCs/>
          <w:sz w:val="24"/>
        </w:rPr>
      </w:pPr>
      <w:r w:rsidRPr="33CE0D01">
        <w:rPr>
          <w:rFonts w:ascii="Times New Roman" w:hAnsi="Times New Roman"/>
          <w:b/>
          <w:bCs/>
          <w:sz w:val="24"/>
        </w:rPr>
        <w:t>2.3. Lahendused ja nende põhjendus</w:t>
      </w:r>
    </w:p>
    <w:p w:rsidR="00BF7697" w:rsidP="00C376E7" w:rsidRDefault="00BF7697" w14:paraId="2FE99C2C" w14:textId="77777777">
      <w:pPr>
        <w:rPr>
          <w:rFonts w:ascii="Times New Roman" w:hAnsi="Times New Roman"/>
          <w:sz w:val="24"/>
        </w:rPr>
      </w:pPr>
    </w:p>
    <w:p w:rsidRPr="00FE113F" w:rsidR="00FE113F" w:rsidP="0DDADC02" w:rsidRDefault="00FE113F" w14:paraId="0BCF79FA" w14:textId="77777777">
      <w:pPr>
        <w:rPr>
          <w:rFonts w:ascii="Times New Roman" w:hAnsi="Times New Roman"/>
          <w:sz w:val="24"/>
          <w:szCs w:val="24"/>
        </w:rPr>
      </w:pPr>
      <w:commentRangeStart w:id="1962120492"/>
      <w:r w:rsidRPr="0DDADC02" w:rsidR="00FE113F">
        <w:rPr>
          <w:rFonts w:ascii="Times New Roman" w:hAnsi="Times New Roman"/>
          <w:sz w:val="24"/>
          <w:szCs w:val="24"/>
        </w:rPr>
        <w:t>Seaduse eesmärgi saavutamiseks on kavandatud kolm peamist lahendust, mis pakuvad nii õiguslikke, majanduslikke kui ka halduslikke eeliseid:</w:t>
      </w:r>
      <w:commentRangeEnd w:id="1962120492"/>
      <w:r>
        <w:rPr>
          <w:rStyle w:val="CommentReference"/>
        </w:rPr>
        <w:commentReference w:id="1962120492"/>
      </w:r>
    </w:p>
    <w:p w:rsidRPr="00976BB2" w:rsidR="00F77C00" w:rsidP="230D6F1A" w:rsidRDefault="00FE113F" w14:paraId="6C2BA0B0" w14:textId="0999AAE8">
      <w:pPr>
        <w:pStyle w:val="Loendilik"/>
        <w:numPr>
          <w:ilvl w:val="0"/>
          <w:numId w:val="28"/>
        </w:numPr>
        <w:rPr>
          <w:rFonts w:ascii="Times New Roman" w:hAnsi="Times New Roman"/>
          <w:sz w:val="24"/>
        </w:rPr>
      </w:pPr>
      <w:r w:rsidRPr="0086728B">
        <w:rPr>
          <w:rFonts w:ascii="Times New Roman" w:hAnsi="Times New Roman"/>
          <w:sz w:val="24"/>
          <w:u w:val="single"/>
        </w:rPr>
        <w:t>Õiguslik lahendus:</w:t>
      </w:r>
      <w:r w:rsidRPr="0086728B">
        <w:rPr>
          <w:rFonts w:ascii="Times New Roman" w:hAnsi="Times New Roman"/>
          <w:sz w:val="24"/>
        </w:rPr>
        <w:t xml:space="preserve"> Eelnõuga defineeritakse e-konsultatsioon RaKS-i §-s 70. See loob õigusliku aluse, mis annab nii patsientidele kui ka tervishoiuteenuse osutajatele selguse teenuse reguleerimise ja rahastamise osas.</w:t>
      </w:r>
      <w:r w:rsidRPr="0086728B" w:rsidR="00DB661B">
        <w:rPr>
          <w:rFonts w:ascii="Times New Roman" w:hAnsi="Times New Roman"/>
          <w:sz w:val="24"/>
        </w:rPr>
        <w:t xml:space="preserve"> E-konsultatsiooni süsteem koos põhjaliku saatekirjaga edasi suunamisel võimaldab ühtlasi sarnase meditsiinilise vajadusega patsientidele osutada tervishoiuteenust samasugustel tingimustel ehk tagada võrdset kohtlemist sarnase vajaduse korral.</w:t>
      </w:r>
    </w:p>
    <w:p w:rsidRPr="00976BB2" w:rsidR="00FE113F" w:rsidP="230D6F1A" w:rsidRDefault="00FE113F" w14:paraId="2AF5F3AF" w14:textId="7C3DDBF1">
      <w:pPr>
        <w:pStyle w:val="Loendilik"/>
        <w:numPr>
          <w:ilvl w:val="0"/>
          <w:numId w:val="28"/>
        </w:numPr>
        <w:rPr>
          <w:rFonts w:ascii="Times New Roman" w:hAnsi="Times New Roman"/>
          <w:sz w:val="24"/>
        </w:rPr>
      </w:pPr>
      <w:r w:rsidRPr="0086728B">
        <w:rPr>
          <w:rFonts w:ascii="Times New Roman" w:hAnsi="Times New Roman"/>
          <w:sz w:val="24"/>
          <w:u w:val="single"/>
        </w:rPr>
        <w:t>Majanduslik lahendus:</w:t>
      </w:r>
      <w:r w:rsidRPr="0086728B">
        <w:rPr>
          <w:rFonts w:ascii="Times New Roman" w:hAnsi="Times New Roman"/>
          <w:sz w:val="24"/>
        </w:rPr>
        <w:t xml:space="preserve"> E-konsultatsioon vähendab asjatuid eriarsti visiite, mis omakorda optimeerib ravikindlustuse piiratud eelarve kasutust. Lisaks ei rakendata e-konsultatsiooni puhul visiiditasu, mis vähendab ka patsiendi rahalist koormust.</w:t>
      </w:r>
    </w:p>
    <w:p w:rsidRPr="00976BB2" w:rsidR="006D0931" w:rsidP="230D6F1A" w:rsidRDefault="1D94FD19" w14:paraId="2CF00E56" w14:textId="218C0BD8">
      <w:pPr>
        <w:pStyle w:val="Loendilik"/>
        <w:numPr>
          <w:ilvl w:val="0"/>
          <w:numId w:val="28"/>
        </w:numPr>
        <w:rPr>
          <w:rFonts w:ascii="Times New Roman" w:hAnsi="Times New Roman"/>
        </w:rPr>
      </w:pPr>
      <w:r w:rsidRPr="0DDADC02" w:rsidR="71F8356C">
        <w:rPr>
          <w:rFonts w:ascii="Times New Roman" w:hAnsi="Times New Roman"/>
          <w:sz w:val="24"/>
          <w:szCs w:val="24"/>
          <w:u w:val="single"/>
        </w:rPr>
        <w:t>Halduslik lahendus:</w:t>
      </w:r>
      <w:r w:rsidRPr="0DDADC02" w:rsidR="71F8356C">
        <w:rPr>
          <w:rFonts w:ascii="Times New Roman" w:hAnsi="Times New Roman"/>
          <w:sz w:val="24"/>
          <w:szCs w:val="24"/>
        </w:rPr>
        <w:t xml:space="preserve"> E-konsultatsioon vähendab nii </w:t>
      </w:r>
      <w:r w:rsidRPr="0DDADC02" w:rsidR="71F8356C">
        <w:rPr>
          <w:rFonts w:ascii="Times New Roman" w:hAnsi="Times New Roman"/>
          <w:sz w:val="24"/>
          <w:szCs w:val="24"/>
        </w:rPr>
        <w:t>perearstide</w:t>
      </w:r>
      <w:r w:rsidRPr="0DDADC02" w:rsidR="71F8356C">
        <w:rPr>
          <w:rFonts w:ascii="Times New Roman" w:hAnsi="Times New Roman"/>
          <w:sz w:val="24"/>
          <w:szCs w:val="24"/>
        </w:rPr>
        <w:t xml:space="preserve"> kui ka eriarstide halduskoormust, sest põhjalik saatekiri võimaldab suunaval </w:t>
      </w:r>
      <w:r w:rsidRPr="0DDADC02" w:rsidR="6BB6CE55">
        <w:rPr>
          <w:rFonts w:ascii="Times New Roman" w:hAnsi="Times New Roman"/>
          <w:sz w:val="24"/>
          <w:szCs w:val="24"/>
        </w:rPr>
        <w:t xml:space="preserve">tervishoiutöötajal </w:t>
      </w:r>
      <w:r w:rsidRPr="0DDADC02" w:rsidR="71F8356C">
        <w:rPr>
          <w:rFonts w:ascii="Times New Roman" w:hAnsi="Times New Roman"/>
          <w:sz w:val="24"/>
          <w:szCs w:val="24"/>
        </w:rPr>
        <w:t xml:space="preserve">saada kiire tagasiside ilma patsienti füüsiliselt vastuvõtule saatmata. </w:t>
      </w:r>
      <w:r w:rsidRPr="0DDADC02" w:rsidR="3A7CBF93">
        <w:rPr>
          <w:rFonts w:ascii="Times New Roman" w:hAnsi="Times New Roman"/>
          <w:sz w:val="24"/>
          <w:szCs w:val="24"/>
        </w:rPr>
        <w:t xml:space="preserve">Nii on tagatud ka põhimõte meditsiinilise vajaduse hindamise kohta. Nn tavaline saatekiri on enamasti liiga napp tegeliku meditsiinilise vajaduse hindamiseks ning otsustamiseks, kui kiirelt tegelikult abi on vaja ning kas üldse on eriarsti füüsiline vastuvõtt vajalik. Seega võimaldab taoline süsteem vähendada ebavajalikke vastuvõtte ja eriarstide </w:t>
      </w:r>
      <w:r w:rsidRPr="0DDADC02" w:rsidR="6B5AF6C9">
        <w:rPr>
          <w:rFonts w:ascii="Times New Roman" w:hAnsi="Times New Roman"/>
          <w:sz w:val="24"/>
          <w:szCs w:val="24"/>
        </w:rPr>
        <w:t>või teiste spetsialistide töökoormust</w:t>
      </w:r>
      <w:r w:rsidRPr="0DDADC02" w:rsidR="3A7CBF93">
        <w:rPr>
          <w:rFonts w:ascii="Times New Roman" w:hAnsi="Times New Roman"/>
          <w:sz w:val="24"/>
          <w:szCs w:val="24"/>
        </w:rPr>
        <w:t>, samas kui kiirema abivajaduse korral on see tagatud efektiivsemalt</w:t>
      </w:r>
      <w:r w:rsidRPr="0DDADC02" w:rsidR="1F452568">
        <w:rPr>
          <w:rFonts w:ascii="Times New Roman" w:hAnsi="Times New Roman"/>
          <w:sz w:val="24"/>
          <w:szCs w:val="24"/>
        </w:rPr>
        <w:t xml:space="preserve"> esmatasandil</w:t>
      </w:r>
      <w:r w:rsidRPr="0DDADC02" w:rsidR="3A7CBF93">
        <w:rPr>
          <w:rFonts w:ascii="Times New Roman" w:hAnsi="Times New Roman"/>
          <w:sz w:val="24"/>
          <w:szCs w:val="24"/>
        </w:rPr>
        <w:t>. Ka kaob p</w:t>
      </w:r>
      <w:r w:rsidRPr="0DDADC02" w:rsidR="71F8356C">
        <w:rPr>
          <w:rFonts w:ascii="Times New Roman" w:hAnsi="Times New Roman"/>
          <w:sz w:val="24"/>
          <w:szCs w:val="24"/>
        </w:rPr>
        <w:t xml:space="preserve">atsientidel vajadus ise ravijärjekorda registreerimisega tegeleda. </w:t>
      </w:r>
      <w:r w:rsidRPr="0DDADC02" w:rsidR="5E9B894C">
        <w:rPr>
          <w:rFonts w:ascii="Times New Roman" w:hAnsi="Times New Roman"/>
          <w:sz w:val="24"/>
          <w:szCs w:val="24"/>
        </w:rPr>
        <w:t xml:space="preserve">E-konsultatsiooni </w:t>
      </w:r>
      <w:r w:rsidRPr="0DDADC02" w:rsidR="030382F3">
        <w:rPr>
          <w:rFonts w:ascii="Times New Roman" w:hAnsi="Times New Roman"/>
          <w:sz w:val="24"/>
          <w:szCs w:val="24"/>
        </w:rPr>
        <w:t xml:space="preserve">oluliseks funktsionaalsuseks on </w:t>
      </w:r>
      <w:r w:rsidRPr="0DDADC02" w:rsidR="0BD3DA42">
        <w:rPr>
          <w:rFonts w:ascii="Times New Roman" w:hAnsi="Times New Roman"/>
          <w:sz w:val="24"/>
          <w:szCs w:val="24"/>
        </w:rPr>
        <w:t>samuti</w:t>
      </w:r>
      <w:r w:rsidRPr="0DDADC02" w:rsidR="030382F3">
        <w:rPr>
          <w:rFonts w:ascii="Times New Roman" w:hAnsi="Times New Roman"/>
          <w:sz w:val="24"/>
          <w:szCs w:val="24"/>
        </w:rPr>
        <w:t xml:space="preserve"> võrd</w:t>
      </w:r>
      <w:r w:rsidRPr="0DDADC02" w:rsidR="32AE46E3">
        <w:rPr>
          <w:rFonts w:ascii="Times New Roman" w:hAnsi="Times New Roman"/>
          <w:sz w:val="24"/>
          <w:szCs w:val="24"/>
        </w:rPr>
        <w:t>s</w:t>
      </w:r>
      <w:r w:rsidRPr="0DDADC02" w:rsidR="030382F3">
        <w:rPr>
          <w:rFonts w:ascii="Times New Roman" w:hAnsi="Times New Roman"/>
          <w:sz w:val="24"/>
          <w:szCs w:val="24"/>
        </w:rPr>
        <w:t xml:space="preserve">use tagamine aja saamise osas, </w:t>
      </w:r>
      <w:commentRangeStart w:id="359697318"/>
      <w:r w:rsidRPr="0DDADC02" w:rsidR="030382F3">
        <w:rPr>
          <w:rFonts w:ascii="Times New Roman" w:hAnsi="Times New Roman"/>
          <w:sz w:val="24"/>
          <w:szCs w:val="24"/>
        </w:rPr>
        <w:t>kus aja registreerib tervishoiuteenuse osutaja ise.</w:t>
      </w:r>
      <w:commentRangeEnd w:id="359697318"/>
      <w:r>
        <w:rPr>
          <w:rStyle w:val="CommentReference"/>
        </w:rPr>
        <w:commentReference w:id="359697318"/>
      </w:r>
      <w:r w:rsidRPr="0DDADC02" w:rsidR="030382F3">
        <w:rPr>
          <w:rFonts w:ascii="Times New Roman" w:hAnsi="Times New Roman"/>
          <w:sz w:val="24"/>
          <w:szCs w:val="24"/>
        </w:rPr>
        <w:t xml:space="preserve"> See tagab parema ravi kättesaadavuse ka väiksema digivõime</w:t>
      </w:r>
      <w:r w:rsidRPr="0DDADC02" w:rsidR="6F7FD0F1">
        <w:rPr>
          <w:rFonts w:ascii="Times New Roman" w:hAnsi="Times New Roman"/>
          <w:sz w:val="24"/>
          <w:szCs w:val="24"/>
        </w:rPr>
        <w:t xml:space="preserve">kusega või meelepuudega inimestele, kuna puudub vajadus </w:t>
      </w:r>
      <w:r w:rsidRPr="0DDADC02" w:rsidR="4F77A6AA">
        <w:rPr>
          <w:rFonts w:ascii="Times New Roman" w:hAnsi="Times New Roman"/>
          <w:sz w:val="24"/>
          <w:szCs w:val="24"/>
        </w:rPr>
        <w:t>otsida</w:t>
      </w:r>
      <w:r w:rsidRPr="0DDADC02" w:rsidR="6F7FD0F1">
        <w:rPr>
          <w:rFonts w:ascii="Times New Roman" w:hAnsi="Times New Roman"/>
          <w:sz w:val="24"/>
          <w:szCs w:val="24"/>
        </w:rPr>
        <w:t xml:space="preserve"> digiregistratuuri</w:t>
      </w:r>
      <w:r w:rsidRPr="0DDADC02" w:rsidR="4F77A6AA">
        <w:rPr>
          <w:rFonts w:ascii="Times New Roman" w:hAnsi="Times New Roman"/>
          <w:sz w:val="24"/>
          <w:szCs w:val="24"/>
        </w:rPr>
        <w:t>st</w:t>
      </w:r>
      <w:r w:rsidRPr="0DDADC02" w:rsidR="6F7FD0F1">
        <w:rPr>
          <w:rFonts w:ascii="Times New Roman" w:hAnsi="Times New Roman"/>
          <w:sz w:val="24"/>
          <w:szCs w:val="24"/>
        </w:rPr>
        <w:t xml:space="preserve"> või helistada erinevate teenusepakkujate </w:t>
      </w:r>
      <w:r w:rsidRPr="0DDADC02" w:rsidR="6F7FD0F1">
        <w:rPr>
          <w:rFonts w:ascii="Times New Roman" w:hAnsi="Times New Roman"/>
          <w:sz w:val="24"/>
          <w:szCs w:val="24"/>
        </w:rPr>
        <w:t>üldregistratuuridesse</w:t>
      </w:r>
      <w:r w:rsidRPr="0DDADC02" w:rsidR="6F7FD0F1">
        <w:rPr>
          <w:rFonts w:ascii="Times New Roman" w:hAnsi="Times New Roman"/>
          <w:sz w:val="24"/>
          <w:szCs w:val="24"/>
        </w:rPr>
        <w:t xml:space="preserve">. </w:t>
      </w:r>
      <w:r w:rsidRPr="0DDADC02" w:rsidR="64FD5313">
        <w:rPr>
          <w:rFonts w:ascii="Times New Roman" w:hAnsi="Times New Roman"/>
          <w:sz w:val="24"/>
          <w:szCs w:val="24"/>
        </w:rPr>
        <w:t xml:space="preserve">Samuti on oodata, et psühhiaatrilise abi saatekirja nõue aitab suunata psühhiaatri juurde </w:t>
      </w:r>
      <w:r w:rsidRPr="0DDADC02" w:rsidR="2C3BA451">
        <w:rPr>
          <w:rFonts w:ascii="Times New Roman" w:hAnsi="Times New Roman"/>
          <w:sz w:val="24"/>
          <w:szCs w:val="24"/>
        </w:rPr>
        <w:t xml:space="preserve">vaid need </w:t>
      </w:r>
      <w:r w:rsidRPr="0DDADC02" w:rsidR="29C0CF43">
        <w:rPr>
          <w:rFonts w:ascii="Times New Roman" w:hAnsi="Times New Roman"/>
          <w:sz w:val="24"/>
          <w:szCs w:val="24"/>
        </w:rPr>
        <w:t xml:space="preserve">eelhinnatud </w:t>
      </w:r>
      <w:r w:rsidRPr="0DDADC02" w:rsidR="64FD5313">
        <w:rPr>
          <w:rFonts w:ascii="Times New Roman" w:hAnsi="Times New Roman"/>
          <w:sz w:val="24"/>
          <w:szCs w:val="24"/>
        </w:rPr>
        <w:t>patsiendid, kes seda vajavad</w:t>
      </w:r>
      <w:r w:rsidRPr="0DDADC02" w:rsidR="376B75DA">
        <w:rPr>
          <w:rFonts w:ascii="Times New Roman" w:hAnsi="Times New Roman"/>
          <w:sz w:val="24"/>
          <w:szCs w:val="24"/>
        </w:rPr>
        <w:t>, kusjuures ülejäänutele tagatakse abi e</w:t>
      </w:r>
      <w:r w:rsidRPr="0DDADC02" w:rsidR="0638C3AE">
        <w:rPr>
          <w:rFonts w:ascii="Times New Roman" w:hAnsi="Times New Roman"/>
          <w:sz w:val="24"/>
          <w:szCs w:val="24"/>
        </w:rPr>
        <w:t xml:space="preserve">elnevatel </w:t>
      </w:r>
      <w:r w:rsidRPr="0DDADC02" w:rsidR="0638C3AE">
        <w:rPr>
          <w:rFonts w:ascii="Times New Roman" w:hAnsi="Times New Roman"/>
          <w:sz w:val="24"/>
          <w:szCs w:val="24"/>
        </w:rPr>
        <w:t>tasanditel</w:t>
      </w:r>
      <w:r w:rsidRPr="0DDADC02" w:rsidR="64FD5313">
        <w:rPr>
          <w:rFonts w:ascii="Times New Roman" w:hAnsi="Times New Roman"/>
          <w:sz w:val="24"/>
          <w:szCs w:val="24"/>
        </w:rPr>
        <w:t>.</w:t>
      </w:r>
    </w:p>
    <w:p w:rsidRPr="00704EE3" w:rsidR="00D35118" w:rsidP="00C376E7" w:rsidRDefault="00D35118" w14:paraId="3AC61323" w14:textId="77777777">
      <w:pPr>
        <w:rPr>
          <w:rFonts w:ascii="Times New Roman" w:hAnsi="Times New Roman"/>
          <w:sz w:val="24"/>
        </w:rPr>
      </w:pPr>
    </w:p>
    <w:p w:rsidRPr="008C10EE" w:rsidR="00077A98" w:rsidP="00C376E7" w:rsidRDefault="00077A98" w14:paraId="0B9C3108" w14:textId="29D39D5A">
      <w:pPr>
        <w:rPr>
          <w:rFonts w:ascii="Times New Roman" w:hAnsi="Times New Roman"/>
          <w:b/>
          <w:bCs/>
          <w:sz w:val="24"/>
        </w:rPr>
      </w:pPr>
      <w:r w:rsidRPr="33CE0D01">
        <w:rPr>
          <w:rFonts w:ascii="Times New Roman" w:hAnsi="Times New Roman"/>
          <w:b/>
          <w:bCs/>
          <w:sz w:val="24"/>
        </w:rPr>
        <w:t>2.4. Väljatöötamiskavatsuse olemasolu</w:t>
      </w:r>
    </w:p>
    <w:p w:rsidR="00077A98" w:rsidP="00C376E7" w:rsidRDefault="00077A98" w14:paraId="50EE4AA8" w14:textId="77777777">
      <w:pPr>
        <w:rPr>
          <w:rFonts w:ascii="Times New Roman" w:hAnsi="Times New Roman"/>
          <w:sz w:val="24"/>
        </w:rPr>
      </w:pPr>
    </w:p>
    <w:p w:rsidR="00077A98" w:rsidP="1B2ABABB" w:rsidRDefault="5B99B62D" w14:paraId="20289FAC" w14:textId="4B947E61">
      <w:pPr>
        <w:rPr>
          <w:rFonts w:ascii="Times New Roman" w:hAnsi="Times New Roman"/>
          <w:sz w:val="24"/>
          <w:szCs w:val="24"/>
        </w:rPr>
      </w:pPr>
      <w:commentRangeStart w:id="970932105"/>
      <w:r w:rsidRPr="1B2ABABB" w:rsidR="741CD629">
        <w:rPr>
          <w:rFonts w:ascii="Times New Roman" w:hAnsi="Times New Roman"/>
          <w:sz w:val="24"/>
          <w:szCs w:val="24"/>
        </w:rPr>
        <w:t>Eelnõu</w:t>
      </w:r>
      <w:r w:rsidRPr="1B2ABABB" w:rsidR="64FD5313">
        <w:rPr>
          <w:rFonts w:ascii="Times New Roman" w:hAnsi="Times New Roman"/>
          <w:sz w:val="24"/>
          <w:szCs w:val="24"/>
        </w:rPr>
        <w:t xml:space="preserve"> koostamisele ei eelnenud väljatöötamiskavatsuse koostamis</w:t>
      </w:r>
      <w:r w:rsidRPr="1B2ABABB" w:rsidR="55B23A2D">
        <w:rPr>
          <w:rFonts w:ascii="Times New Roman" w:hAnsi="Times New Roman"/>
          <w:sz w:val="24"/>
          <w:szCs w:val="24"/>
        </w:rPr>
        <w:t>t</w:t>
      </w:r>
      <w:r w:rsidRPr="1B2ABABB" w:rsidR="5A5CCAC3">
        <w:rPr>
          <w:rFonts w:ascii="Times New Roman" w:hAnsi="Times New Roman"/>
          <w:sz w:val="24"/>
          <w:szCs w:val="24"/>
        </w:rPr>
        <w:t>, kuivõrd tegemist on Vabariigi Valitsuse tegevusprogrammi kuuluva tegevusega, milles on ette nähtud õiguslike aluste loomine e-konsultatsiooni selgemaks kasutuseks ning psühhiaatria erialal e-konsultatsiooni nõude kehtestamiseks</w:t>
      </w:r>
      <w:commentRangeEnd w:id="970932105"/>
      <w:r>
        <w:rPr>
          <w:rStyle w:val="CommentReference"/>
        </w:rPr>
        <w:commentReference w:id="970932105"/>
      </w:r>
      <w:r w:rsidRPr="1B2ABABB" w:rsidR="5A5CCAC3">
        <w:rPr>
          <w:rFonts w:ascii="Times New Roman" w:hAnsi="Times New Roman"/>
          <w:sz w:val="24"/>
          <w:szCs w:val="24"/>
        </w:rPr>
        <w:t>.</w:t>
      </w:r>
      <w:r w:rsidRPr="1B2ABABB" w:rsidR="73AB522C">
        <w:rPr>
          <w:rFonts w:ascii="Times New Roman" w:hAnsi="Times New Roman"/>
          <w:sz w:val="24"/>
          <w:szCs w:val="24"/>
        </w:rPr>
        <w:t xml:space="preserve"> Vabariigi Valitsuse tegevusprogrammis on vastava muudatuse </w:t>
      </w:r>
      <w:r w:rsidRPr="1B2ABABB" w:rsidR="2E5FBEEC">
        <w:rPr>
          <w:rFonts w:ascii="Times New Roman" w:hAnsi="Times New Roman"/>
          <w:sz w:val="24"/>
          <w:szCs w:val="24"/>
        </w:rPr>
        <w:t>tähtajaks 2025. a IV kvartal, mistõttu on tegemist põhjendatult kiireloomulise eelnõu</w:t>
      </w:r>
      <w:r w:rsidRPr="1B2ABABB" w:rsidR="741CD629">
        <w:rPr>
          <w:rFonts w:ascii="Times New Roman" w:hAnsi="Times New Roman"/>
          <w:sz w:val="24"/>
          <w:szCs w:val="24"/>
        </w:rPr>
        <w:t>ga</w:t>
      </w:r>
      <w:r w:rsidRPr="1B2ABABB" w:rsidR="2E5FBEEC">
        <w:rPr>
          <w:rFonts w:ascii="Times New Roman" w:hAnsi="Times New Roman"/>
          <w:sz w:val="24"/>
          <w:szCs w:val="24"/>
        </w:rPr>
        <w:t xml:space="preserve">, mille kohta kooskõlas HÕNTE § </w:t>
      </w:r>
      <w:r w:rsidRPr="1B2ABABB" w:rsidR="6CB8F36B">
        <w:rPr>
          <w:rFonts w:ascii="Times New Roman" w:hAnsi="Times New Roman"/>
          <w:sz w:val="24"/>
          <w:szCs w:val="24"/>
        </w:rPr>
        <w:t xml:space="preserve">1 lõike 2 punktiga 1 väljatöötamiskavatsust ei koostata. </w:t>
      </w:r>
    </w:p>
    <w:p w:rsidRPr="00704EE3" w:rsidR="006D0931" w:rsidP="00C376E7" w:rsidRDefault="006D0931" w14:paraId="1A6F3998" w14:textId="03D1ABDE">
      <w:pPr>
        <w:rPr>
          <w:rFonts w:ascii="Times New Roman" w:hAnsi="Times New Roman"/>
          <w:sz w:val="24"/>
        </w:rPr>
      </w:pPr>
    </w:p>
    <w:p w:rsidRPr="00704EE3" w:rsidR="006D0931" w:rsidP="58BA25E3" w:rsidRDefault="006D0931" w14:paraId="38013D1C" w14:textId="77777777">
      <w:pPr>
        <w:rPr>
          <w:rFonts w:ascii="Times New Roman" w:hAnsi="Times New Roman"/>
          <w:b w:val="1"/>
          <w:bCs w:val="1"/>
          <w:sz w:val="24"/>
          <w:szCs w:val="24"/>
        </w:rPr>
      </w:pPr>
      <w:r w:rsidRPr="58BA25E3" w:rsidR="006D0931">
        <w:rPr>
          <w:rFonts w:ascii="Times New Roman" w:hAnsi="Times New Roman"/>
          <w:b w:val="1"/>
          <w:bCs w:val="1"/>
          <w:sz w:val="24"/>
          <w:szCs w:val="24"/>
        </w:rPr>
        <w:t>3.</w:t>
      </w:r>
      <w:commentRangeStart w:id="897449074"/>
      <w:r>
        <w:tab/>
      </w:r>
      <w:r w:rsidRPr="58BA25E3" w:rsidR="006D0931">
        <w:rPr>
          <w:rFonts w:ascii="Times New Roman" w:hAnsi="Times New Roman"/>
          <w:b w:val="1"/>
          <w:bCs w:val="1"/>
          <w:sz w:val="24"/>
          <w:szCs w:val="24"/>
        </w:rPr>
        <w:t>Eelnõu sisu ja võrdlev analüüs</w:t>
      </w:r>
      <w:commentRangeEnd w:id="897449074"/>
      <w:r>
        <w:rPr>
          <w:rStyle w:val="CommentReference"/>
        </w:rPr>
        <w:commentReference w:id="897449074"/>
      </w:r>
    </w:p>
    <w:p w:rsidRPr="00704EE3" w:rsidR="006D0931" w:rsidP="00C376E7" w:rsidRDefault="006D0931" w14:paraId="22921A30" w14:textId="77777777">
      <w:pPr>
        <w:rPr>
          <w:rFonts w:ascii="Times New Roman" w:hAnsi="Times New Roman"/>
          <w:i/>
          <w:iCs/>
          <w:sz w:val="24"/>
        </w:rPr>
      </w:pPr>
    </w:p>
    <w:p w:rsidRPr="00704EE3" w:rsidR="006D0931" w:rsidP="00C376E7" w:rsidRDefault="006D0931" w14:paraId="5A03740F" w14:textId="77777777">
      <w:pPr>
        <w:rPr>
          <w:rFonts w:ascii="Times New Roman" w:hAnsi="Times New Roman"/>
          <w:i/>
          <w:iCs/>
          <w:sz w:val="24"/>
        </w:rPr>
        <w:sectPr w:rsidRPr="00704EE3" w:rsidR="006D0931" w:rsidSect="006D0931">
          <w:type w:val="continuous"/>
          <w:pgSz w:w="11906" w:h="16838" w:orient="portrait"/>
          <w:pgMar w:top="1418" w:right="680" w:bottom="1418" w:left="1701" w:header="680" w:footer="680" w:gutter="0"/>
          <w:cols w:space="708"/>
          <w:docGrid w:linePitch="360"/>
        </w:sectPr>
      </w:pPr>
    </w:p>
    <w:p w:rsidRPr="00704EE3" w:rsidR="006D0931" w:rsidP="00C376E7" w:rsidRDefault="006D0931" w14:paraId="51884E5F" w14:textId="46F14EC5">
      <w:pPr>
        <w:rPr>
          <w:rFonts w:ascii="Times New Roman" w:hAnsi="Times New Roman"/>
          <w:sz w:val="24"/>
        </w:rPr>
      </w:pPr>
      <w:r w:rsidRPr="33CE0D01">
        <w:rPr>
          <w:rFonts w:ascii="Times New Roman" w:hAnsi="Times New Roman"/>
          <w:sz w:val="24"/>
        </w:rPr>
        <w:t xml:space="preserve">Eelnõu koosneb </w:t>
      </w:r>
      <w:r w:rsidRPr="33CE0D01" w:rsidR="53242BB3">
        <w:rPr>
          <w:rFonts w:ascii="Times New Roman" w:hAnsi="Times New Roman"/>
          <w:sz w:val="24"/>
        </w:rPr>
        <w:t xml:space="preserve">kahes </w:t>
      </w:r>
      <w:r w:rsidRPr="33CE0D01">
        <w:rPr>
          <w:rFonts w:ascii="Times New Roman" w:hAnsi="Times New Roman"/>
          <w:sz w:val="24"/>
        </w:rPr>
        <w:t xml:space="preserve">paragrahvist, millest </w:t>
      </w:r>
      <w:r w:rsidRPr="33CE0D01" w:rsidR="4E4633A9">
        <w:rPr>
          <w:rFonts w:ascii="Times New Roman" w:hAnsi="Times New Roman"/>
          <w:sz w:val="24"/>
        </w:rPr>
        <w:t>esimen</w:t>
      </w:r>
      <w:r w:rsidRPr="33CE0D01" w:rsidR="3FF45E4B">
        <w:rPr>
          <w:rFonts w:ascii="Times New Roman" w:hAnsi="Times New Roman"/>
          <w:sz w:val="24"/>
        </w:rPr>
        <w:t>e</w:t>
      </w:r>
      <w:r w:rsidRPr="33CE0D01">
        <w:rPr>
          <w:rFonts w:ascii="Times New Roman" w:hAnsi="Times New Roman"/>
          <w:sz w:val="24"/>
        </w:rPr>
        <w:t xml:space="preserve"> kajasta</w:t>
      </w:r>
      <w:r w:rsidRPr="33CE0D01" w:rsidR="0D3AC8BE">
        <w:rPr>
          <w:rFonts w:ascii="Times New Roman" w:hAnsi="Times New Roman"/>
          <w:sz w:val="24"/>
        </w:rPr>
        <w:t>b</w:t>
      </w:r>
      <w:r w:rsidRPr="33CE0D01">
        <w:rPr>
          <w:rFonts w:ascii="Times New Roman" w:hAnsi="Times New Roman"/>
          <w:sz w:val="24"/>
        </w:rPr>
        <w:t xml:space="preserve"> muudatusi seadustes ning </w:t>
      </w:r>
      <w:r w:rsidRPr="33CE0D01" w:rsidR="1A000D27">
        <w:rPr>
          <w:rFonts w:ascii="Times New Roman" w:hAnsi="Times New Roman"/>
          <w:sz w:val="24"/>
        </w:rPr>
        <w:t xml:space="preserve">teine </w:t>
      </w:r>
      <w:r w:rsidRPr="33CE0D01">
        <w:rPr>
          <w:rFonts w:ascii="Times New Roman" w:hAnsi="Times New Roman"/>
          <w:sz w:val="24"/>
        </w:rPr>
        <w:t>seaduse jõustumise tähtpäeva.</w:t>
      </w:r>
    </w:p>
    <w:p w:rsidRPr="00704EE3" w:rsidR="006D0931" w:rsidP="00C376E7" w:rsidRDefault="006D0931" w14:paraId="75337411" w14:textId="77777777">
      <w:pPr>
        <w:rPr>
          <w:rFonts w:ascii="Times New Roman" w:hAnsi="Times New Roman"/>
          <w:i/>
          <w:iCs/>
          <w:sz w:val="24"/>
        </w:rPr>
      </w:pPr>
    </w:p>
    <w:p w:rsidRPr="00704EE3" w:rsidR="006D0931" w:rsidP="00C376E7" w:rsidRDefault="006D0931" w14:paraId="51F89D0C" w14:textId="77777777">
      <w:pPr>
        <w:rPr>
          <w:rFonts w:ascii="Times New Roman" w:hAnsi="Times New Roman"/>
          <w:i/>
          <w:iCs/>
          <w:sz w:val="24"/>
        </w:rPr>
        <w:sectPr w:rsidRPr="00704EE3" w:rsidR="006D0931" w:rsidSect="006D0931">
          <w:type w:val="continuous"/>
          <w:pgSz w:w="11906" w:h="16838" w:orient="portrait"/>
          <w:pgMar w:top="1418" w:right="680" w:bottom="1418" w:left="1701" w:header="680" w:footer="680" w:gutter="0"/>
          <w:cols w:space="708"/>
          <w:formProt w:val="0"/>
          <w:docGrid w:linePitch="360"/>
        </w:sectPr>
      </w:pPr>
    </w:p>
    <w:p w:rsidR="1E375E94" w:rsidP="00C376E7" w:rsidRDefault="006D0931" w14:paraId="0E6A804B" w14:textId="605598E6">
      <w:pPr>
        <w:rPr>
          <w:rFonts w:ascii="Times New Roman" w:hAnsi="Times New Roman"/>
          <w:color w:val="202020"/>
          <w:sz w:val="24"/>
        </w:rPr>
      </w:pPr>
      <w:r w:rsidRPr="33CE0D01">
        <w:rPr>
          <w:rFonts w:ascii="Times New Roman" w:hAnsi="Times New Roman"/>
          <w:b/>
          <w:bCs/>
          <w:sz w:val="24"/>
        </w:rPr>
        <w:t xml:space="preserve">Eelnõu § 1 punktiga 1 </w:t>
      </w:r>
      <w:r w:rsidRPr="33CE0D01" w:rsidR="008A64EE">
        <w:rPr>
          <w:rFonts w:ascii="Times New Roman" w:hAnsi="Times New Roman"/>
          <w:sz w:val="24"/>
        </w:rPr>
        <w:t xml:space="preserve">täiendatakse </w:t>
      </w:r>
      <w:r w:rsidRPr="33CE0D01" w:rsidR="1E375E94">
        <w:rPr>
          <w:rFonts w:ascii="Times New Roman" w:hAnsi="Times New Roman"/>
          <w:sz w:val="24"/>
        </w:rPr>
        <w:t>RaKS</w:t>
      </w:r>
      <w:r w:rsidRPr="230D6F1A" w:rsidDel="00857531" w:rsidR="1E375E94">
        <w:rPr>
          <w:rFonts w:ascii="Times New Roman" w:hAnsi="Times New Roman"/>
          <w:sz w:val="24"/>
        </w:rPr>
        <w:t xml:space="preserve"> </w:t>
      </w:r>
      <w:r w:rsidR="00857531">
        <w:rPr>
          <w:rFonts w:ascii="Times New Roman" w:hAnsi="Times New Roman"/>
          <w:color w:val="000000" w:themeColor="text1"/>
          <w:sz w:val="24"/>
        </w:rPr>
        <w:t>§</w:t>
      </w:r>
      <w:r w:rsidRPr="33CE0D01" w:rsidR="1E375E94">
        <w:rPr>
          <w:rFonts w:ascii="Times New Roman" w:hAnsi="Times New Roman"/>
          <w:color w:val="000000" w:themeColor="text1"/>
          <w:sz w:val="24"/>
        </w:rPr>
        <w:t xml:space="preserve"> 70 lõiget 2 ning</w:t>
      </w:r>
      <w:r w:rsidRPr="33CE0D01" w:rsidR="006811EB">
        <w:rPr>
          <w:rFonts w:ascii="Times New Roman" w:hAnsi="Times New Roman"/>
          <w:color w:val="000000" w:themeColor="text1"/>
          <w:sz w:val="24"/>
        </w:rPr>
        <w:t xml:space="preserve"> nähakse Tervisekassa poolt tervishoiuteenuse eest tasumise</w:t>
      </w:r>
      <w:r w:rsidRPr="33CE0D01" w:rsidR="007473F6">
        <w:rPr>
          <w:rFonts w:ascii="Times New Roman" w:hAnsi="Times New Roman"/>
          <w:color w:val="000000" w:themeColor="text1"/>
          <w:sz w:val="24"/>
        </w:rPr>
        <w:t xml:space="preserve"> kohustuse ülevõtmi</w:t>
      </w:r>
      <w:r w:rsidRPr="33CE0D01" w:rsidR="00B36821">
        <w:rPr>
          <w:rFonts w:ascii="Times New Roman" w:hAnsi="Times New Roman"/>
          <w:color w:val="000000" w:themeColor="text1"/>
          <w:sz w:val="24"/>
        </w:rPr>
        <w:t xml:space="preserve">ne </w:t>
      </w:r>
      <w:r w:rsidRPr="33CE0D01" w:rsidR="007473F6">
        <w:rPr>
          <w:rFonts w:ascii="Times New Roman" w:hAnsi="Times New Roman"/>
          <w:color w:val="000000" w:themeColor="text1"/>
          <w:sz w:val="24"/>
        </w:rPr>
        <w:t xml:space="preserve">saatekirjata erialade kõrval </w:t>
      </w:r>
      <w:r w:rsidRPr="33CE0D01" w:rsidR="00B36821">
        <w:rPr>
          <w:rFonts w:ascii="Times New Roman" w:hAnsi="Times New Roman"/>
          <w:color w:val="000000" w:themeColor="text1"/>
          <w:sz w:val="24"/>
        </w:rPr>
        <w:t xml:space="preserve">ette ka e-konsultatsiooni </w:t>
      </w:r>
      <w:r w:rsidRPr="33CE0D01" w:rsidR="20A60BE4">
        <w:rPr>
          <w:rFonts w:ascii="Times New Roman" w:hAnsi="Times New Roman"/>
          <w:color w:val="000000" w:themeColor="text1"/>
          <w:sz w:val="24"/>
        </w:rPr>
        <w:t>korral.</w:t>
      </w:r>
      <w:r w:rsidRPr="33CE0D01" w:rsidR="1E375E94">
        <w:rPr>
          <w:rFonts w:ascii="Times New Roman" w:hAnsi="Times New Roman"/>
          <w:color w:val="000000" w:themeColor="text1"/>
          <w:sz w:val="24"/>
        </w:rPr>
        <w:t xml:space="preserve"> Kehtiva RaKS </w:t>
      </w:r>
      <w:r w:rsidRPr="33CE0D01" w:rsidR="1E375E94">
        <w:rPr>
          <w:rFonts w:ascii="Times New Roman" w:hAnsi="Times New Roman"/>
          <w:sz w:val="24"/>
        </w:rPr>
        <w:t>§ 70 l</w:t>
      </w:r>
      <w:r w:rsidR="0045639F">
        <w:rPr>
          <w:rFonts w:ascii="Times New Roman" w:hAnsi="Times New Roman"/>
          <w:sz w:val="24"/>
        </w:rPr>
        <w:t>õige</w:t>
      </w:r>
      <w:r w:rsidRPr="33CE0D01" w:rsidR="1E375E94">
        <w:rPr>
          <w:rFonts w:ascii="Times New Roman" w:hAnsi="Times New Roman"/>
          <w:sz w:val="24"/>
        </w:rPr>
        <w:t xml:space="preserve"> 2 sätestab</w:t>
      </w:r>
      <w:r w:rsidRPr="33CE0D01" w:rsidR="00C651D9">
        <w:rPr>
          <w:rFonts w:ascii="Times New Roman" w:hAnsi="Times New Roman"/>
          <w:sz w:val="24"/>
        </w:rPr>
        <w:t xml:space="preserve"> tasu maksmise ülevõtmise saatekirja olema</w:t>
      </w:r>
      <w:r w:rsidRPr="33CE0D01" w:rsidR="00067592">
        <w:rPr>
          <w:rFonts w:ascii="Times New Roman" w:hAnsi="Times New Roman"/>
          <w:sz w:val="24"/>
        </w:rPr>
        <w:t xml:space="preserve">solul või erandina, kui see on ette nähtud sama </w:t>
      </w:r>
      <w:r w:rsidRPr="33CE0D01" w:rsidR="1E375E94">
        <w:rPr>
          <w:rFonts w:ascii="Times New Roman" w:hAnsi="Times New Roman"/>
          <w:color w:val="202020"/>
          <w:sz w:val="24"/>
        </w:rPr>
        <w:t>paragrahvi lõikes 3</w:t>
      </w:r>
      <w:r w:rsidRPr="33CE0D01" w:rsidR="00992D6C">
        <w:rPr>
          <w:rFonts w:ascii="Times New Roman" w:hAnsi="Times New Roman"/>
          <w:color w:val="202020"/>
          <w:sz w:val="24"/>
        </w:rPr>
        <w:t>, s.o saatekirjata eria</w:t>
      </w:r>
      <w:r w:rsidRPr="33CE0D01" w:rsidR="003E3E35">
        <w:rPr>
          <w:rFonts w:ascii="Times New Roman" w:hAnsi="Times New Roman"/>
          <w:color w:val="202020"/>
          <w:sz w:val="24"/>
        </w:rPr>
        <w:t>lad</w:t>
      </w:r>
      <w:r w:rsidRPr="33CE0D01" w:rsidR="4102C3FE">
        <w:rPr>
          <w:rFonts w:ascii="Times New Roman" w:hAnsi="Times New Roman"/>
          <w:color w:val="202020"/>
          <w:sz w:val="24"/>
        </w:rPr>
        <w:t>el</w:t>
      </w:r>
      <w:r w:rsidRPr="33CE0D01" w:rsidR="66C4F85B">
        <w:rPr>
          <w:rFonts w:ascii="Times New Roman" w:hAnsi="Times New Roman"/>
          <w:color w:val="202020"/>
          <w:sz w:val="24"/>
        </w:rPr>
        <w:t>. Muu</w:t>
      </w:r>
      <w:r w:rsidRPr="33CE0D01" w:rsidR="09D06335">
        <w:rPr>
          <w:rFonts w:ascii="Times New Roman" w:hAnsi="Times New Roman"/>
          <w:color w:val="202020"/>
          <w:sz w:val="24"/>
        </w:rPr>
        <w:t>datusega tä</w:t>
      </w:r>
      <w:r w:rsidRPr="33CE0D01" w:rsidR="31988487">
        <w:rPr>
          <w:rFonts w:ascii="Times New Roman" w:hAnsi="Times New Roman"/>
          <w:color w:val="202020"/>
          <w:sz w:val="24"/>
        </w:rPr>
        <w:t xml:space="preserve">psustatakse </w:t>
      </w:r>
      <w:r w:rsidRPr="33CE0D01" w:rsidR="09D06335">
        <w:rPr>
          <w:rFonts w:ascii="Times New Roman" w:hAnsi="Times New Roman"/>
          <w:color w:val="202020"/>
          <w:sz w:val="24"/>
        </w:rPr>
        <w:t>e-konsultatsiooni sisulist kasutust RakS alu</w:t>
      </w:r>
      <w:r w:rsidRPr="33CE0D01" w:rsidR="3A6B8C0F">
        <w:rPr>
          <w:rFonts w:ascii="Times New Roman" w:hAnsi="Times New Roman"/>
          <w:color w:val="202020"/>
          <w:sz w:val="24"/>
        </w:rPr>
        <w:t>sel tervishoiuteenuse eest tasumisel.</w:t>
      </w:r>
      <w:r w:rsidR="004C5C3D">
        <w:t xml:space="preserve"> </w:t>
      </w:r>
      <w:r w:rsidRPr="33CE0D01" w:rsidR="004C5C3D">
        <w:rPr>
          <w:rFonts w:ascii="Times New Roman" w:hAnsi="Times New Roman"/>
          <w:color w:val="202020"/>
          <w:sz w:val="24"/>
        </w:rPr>
        <w:t>See tagab, et teenus on Tervisekassa poolt rahastatud ja et selle eest ei pea maksma patsient.</w:t>
      </w:r>
    </w:p>
    <w:p w:rsidRPr="00704EE3" w:rsidR="006D0931" w:rsidP="00C376E7" w:rsidRDefault="006D0931" w14:paraId="452697E4" w14:textId="41C29782">
      <w:pPr>
        <w:rPr>
          <w:rFonts w:ascii="Times New Roman" w:hAnsi="Times New Roman"/>
          <w:sz w:val="24"/>
        </w:rPr>
      </w:pPr>
    </w:p>
    <w:p w:rsidR="00A53985" w:rsidP="00C376E7" w:rsidRDefault="006D0931" w14:paraId="6FA81806" w14:textId="0675C482">
      <w:pPr>
        <w:rPr>
          <w:rFonts w:ascii="Times New Roman" w:hAnsi="Times New Roman"/>
          <w:sz w:val="24"/>
        </w:rPr>
      </w:pPr>
      <w:r w:rsidRPr="33CE0D01">
        <w:rPr>
          <w:rFonts w:ascii="Times New Roman" w:hAnsi="Times New Roman"/>
          <w:b/>
          <w:bCs/>
          <w:sz w:val="24"/>
        </w:rPr>
        <w:t xml:space="preserve">Eelnõu § 1 punktiga 2 </w:t>
      </w:r>
      <w:r w:rsidRPr="33CE0D01" w:rsidR="00F20019">
        <w:rPr>
          <w:rFonts w:ascii="Times New Roman" w:hAnsi="Times New Roman"/>
          <w:sz w:val="24"/>
        </w:rPr>
        <w:t xml:space="preserve">jäetakse </w:t>
      </w:r>
      <w:r w:rsidRPr="33CE0D01" w:rsidR="4B5EA1B5">
        <w:rPr>
          <w:rFonts w:ascii="Times New Roman" w:hAnsi="Times New Roman"/>
          <w:sz w:val="24"/>
        </w:rPr>
        <w:t xml:space="preserve">RaKS </w:t>
      </w:r>
      <w:r w:rsidR="0045639F">
        <w:rPr>
          <w:rFonts w:ascii="Times New Roman" w:hAnsi="Times New Roman"/>
          <w:sz w:val="24"/>
        </w:rPr>
        <w:t>§</w:t>
      </w:r>
      <w:r w:rsidRPr="33CE0D01" w:rsidR="0045639F">
        <w:rPr>
          <w:rFonts w:ascii="Times New Roman" w:hAnsi="Times New Roman"/>
          <w:sz w:val="24"/>
        </w:rPr>
        <w:t xml:space="preserve"> </w:t>
      </w:r>
      <w:r w:rsidRPr="33CE0D01" w:rsidR="4B5EA1B5">
        <w:rPr>
          <w:rFonts w:ascii="Times New Roman" w:hAnsi="Times New Roman"/>
          <w:sz w:val="24"/>
        </w:rPr>
        <w:t>70 lõi</w:t>
      </w:r>
      <w:r w:rsidRPr="33CE0D01" w:rsidR="00F20019">
        <w:rPr>
          <w:rFonts w:ascii="Times New Roman" w:hAnsi="Times New Roman"/>
          <w:sz w:val="24"/>
        </w:rPr>
        <w:t>ke</w:t>
      </w:r>
      <w:r w:rsidRPr="33CE0D01" w:rsidR="00743A75">
        <w:rPr>
          <w:rFonts w:ascii="Times New Roman" w:hAnsi="Times New Roman"/>
          <w:sz w:val="24"/>
        </w:rPr>
        <w:t>st</w:t>
      </w:r>
      <w:r w:rsidRPr="33CE0D01" w:rsidR="4B5EA1B5">
        <w:rPr>
          <w:rFonts w:ascii="Times New Roman" w:hAnsi="Times New Roman"/>
          <w:sz w:val="24"/>
        </w:rPr>
        <w:t xml:space="preserve"> 3 </w:t>
      </w:r>
      <w:r w:rsidRPr="33CE0D01" w:rsidR="00743A75">
        <w:rPr>
          <w:rFonts w:ascii="Times New Roman" w:hAnsi="Times New Roman"/>
          <w:sz w:val="24"/>
        </w:rPr>
        <w:t xml:space="preserve">saatekirjata </w:t>
      </w:r>
      <w:r w:rsidRPr="33CE0D01" w:rsidR="6F30CA4A">
        <w:rPr>
          <w:rFonts w:ascii="Times New Roman" w:hAnsi="Times New Roman"/>
          <w:sz w:val="24"/>
        </w:rPr>
        <w:t xml:space="preserve">Tervisekassa poolt </w:t>
      </w:r>
      <w:r w:rsidRPr="33CE0D01" w:rsidR="00743A75">
        <w:rPr>
          <w:rFonts w:ascii="Times New Roman" w:hAnsi="Times New Roman"/>
          <w:sz w:val="24"/>
        </w:rPr>
        <w:t xml:space="preserve">rahastatavate erialade hulgast välja </w:t>
      </w:r>
      <w:r w:rsidRPr="33CE0D01" w:rsidR="4B5EA1B5">
        <w:rPr>
          <w:rFonts w:ascii="Times New Roman" w:hAnsi="Times New Roman"/>
          <w:sz w:val="24"/>
        </w:rPr>
        <w:t>psühhiaatrilis</w:t>
      </w:r>
      <w:r w:rsidRPr="33CE0D01" w:rsidR="00A53985">
        <w:rPr>
          <w:rFonts w:ascii="Times New Roman" w:hAnsi="Times New Roman"/>
          <w:sz w:val="24"/>
        </w:rPr>
        <w:t>e abi osutamine</w:t>
      </w:r>
      <w:r w:rsidRPr="33CE0D01" w:rsidR="4B5EA1B5">
        <w:rPr>
          <w:rFonts w:ascii="Times New Roman" w:hAnsi="Times New Roman"/>
          <w:sz w:val="24"/>
        </w:rPr>
        <w:t>.</w:t>
      </w:r>
    </w:p>
    <w:p w:rsidRPr="00704EE3" w:rsidR="006D0931" w:rsidP="00C376E7" w:rsidRDefault="4B5EA1B5" w14:paraId="749DE44F" w14:textId="1AB011D0">
      <w:pPr>
        <w:rPr>
          <w:rFonts w:ascii="Times New Roman" w:hAnsi="Times New Roman"/>
          <w:sz w:val="24"/>
        </w:rPr>
      </w:pPr>
      <w:r w:rsidRPr="3E6B87F2">
        <w:rPr>
          <w:rFonts w:ascii="Times New Roman" w:hAnsi="Times New Roman"/>
          <w:sz w:val="24"/>
        </w:rPr>
        <w:t xml:space="preserve"> </w:t>
      </w:r>
    </w:p>
    <w:p w:rsidR="4B5EA1B5" w:rsidP="00C376E7" w:rsidRDefault="4B5EA1B5" w14:paraId="418D9A3E" w14:textId="15CAAE82">
      <w:pPr>
        <w:rPr>
          <w:rFonts w:ascii="Times New Roman" w:hAnsi="Times New Roman"/>
          <w:color w:val="202020"/>
          <w:sz w:val="24"/>
        </w:rPr>
      </w:pPr>
      <w:r w:rsidRPr="33CE0D01">
        <w:rPr>
          <w:rFonts w:ascii="Times New Roman" w:hAnsi="Times New Roman"/>
          <w:sz w:val="24"/>
        </w:rPr>
        <w:t>RaKS § 70 l</w:t>
      </w:r>
      <w:r w:rsidRPr="33CE0D01" w:rsidR="00A53985">
        <w:rPr>
          <w:rFonts w:ascii="Times New Roman" w:hAnsi="Times New Roman"/>
          <w:sz w:val="24"/>
        </w:rPr>
        <w:t>õige</w:t>
      </w:r>
      <w:r w:rsidRPr="33CE0D01">
        <w:rPr>
          <w:rFonts w:ascii="Times New Roman" w:hAnsi="Times New Roman"/>
          <w:sz w:val="24"/>
        </w:rPr>
        <w:t xml:space="preserve"> 3 sätestab</w:t>
      </w:r>
      <w:r w:rsidRPr="33CE0D01" w:rsidR="007F2D31">
        <w:rPr>
          <w:rFonts w:ascii="Times New Roman" w:hAnsi="Times New Roman"/>
          <w:sz w:val="24"/>
        </w:rPr>
        <w:t xml:space="preserve"> juhud, mil</w:t>
      </w:r>
      <w:r w:rsidRPr="33CE0D01">
        <w:rPr>
          <w:rFonts w:ascii="Times New Roman" w:hAnsi="Times New Roman"/>
          <w:sz w:val="24"/>
        </w:rPr>
        <w:t xml:space="preserve"> </w:t>
      </w:r>
      <w:r w:rsidR="00537FD2">
        <w:rPr>
          <w:rFonts w:ascii="Times New Roman" w:hAnsi="Times New Roman"/>
          <w:sz w:val="24"/>
        </w:rPr>
        <w:t>Tervise</w:t>
      </w:r>
      <w:r w:rsidRPr="33CE0D01" w:rsidR="007F2D31">
        <w:rPr>
          <w:rFonts w:ascii="Times New Roman" w:hAnsi="Times New Roman"/>
          <w:sz w:val="24"/>
        </w:rPr>
        <w:t xml:space="preserve">kassa võtab </w:t>
      </w:r>
      <w:r w:rsidRPr="33CE0D01">
        <w:rPr>
          <w:rFonts w:ascii="Times New Roman" w:hAnsi="Times New Roman"/>
          <w:sz w:val="24"/>
        </w:rPr>
        <w:t>ü</w:t>
      </w:r>
      <w:r w:rsidRPr="33CE0D01">
        <w:rPr>
          <w:rFonts w:ascii="Times New Roman" w:hAnsi="Times New Roman"/>
          <w:color w:val="202020"/>
          <w:sz w:val="24"/>
        </w:rPr>
        <w:t xml:space="preserve">ldarstiabi või eriarstiabi </w:t>
      </w:r>
      <w:r w:rsidR="002672B1">
        <w:rPr>
          <w:rFonts w:ascii="Times New Roman" w:hAnsi="Times New Roman"/>
          <w:color w:val="202020"/>
          <w:sz w:val="24"/>
        </w:rPr>
        <w:t xml:space="preserve">või iseseisva õendusabi </w:t>
      </w:r>
      <w:r w:rsidRPr="33CE0D01">
        <w:rPr>
          <w:rFonts w:ascii="Times New Roman" w:hAnsi="Times New Roman"/>
          <w:color w:val="202020"/>
          <w:sz w:val="24"/>
        </w:rPr>
        <w:t>osutaja saatekirjata kindlustatud isikult üle tervishoiuteenuse eest tasumise kohustuse ambulatoorse eriarstiabi osutamisel</w:t>
      </w:r>
      <w:r w:rsidRPr="33CE0D01" w:rsidR="2E916000">
        <w:rPr>
          <w:rFonts w:ascii="Times New Roman" w:hAnsi="Times New Roman"/>
          <w:color w:val="202020"/>
          <w:sz w:val="24"/>
        </w:rPr>
        <w:t>.</w:t>
      </w:r>
      <w:r w:rsidRPr="33CE0D01" w:rsidR="5FAA2575">
        <w:rPr>
          <w:rFonts w:ascii="Times New Roman" w:hAnsi="Times New Roman"/>
          <w:color w:val="202020"/>
          <w:sz w:val="24"/>
        </w:rPr>
        <w:t xml:space="preserve"> Muudatuse</w:t>
      </w:r>
      <w:r w:rsidRPr="33CE0D01" w:rsidR="005027E5">
        <w:rPr>
          <w:rFonts w:ascii="Times New Roman" w:hAnsi="Times New Roman"/>
          <w:color w:val="202020"/>
          <w:sz w:val="24"/>
        </w:rPr>
        <w:t xml:space="preserve"> </w:t>
      </w:r>
      <w:r w:rsidRPr="33CE0D01" w:rsidR="00615E1E">
        <w:rPr>
          <w:rFonts w:ascii="Times New Roman" w:hAnsi="Times New Roman"/>
          <w:color w:val="202020"/>
          <w:sz w:val="24"/>
        </w:rPr>
        <w:t xml:space="preserve">tulemusena eeldab tasu maksmise kohustuse üle võtmine edaspidi ka </w:t>
      </w:r>
      <w:r w:rsidRPr="33CE0D01" w:rsidR="5FAA2575">
        <w:rPr>
          <w:rFonts w:ascii="Times New Roman" w:hAnsi="Times New Roman"/>
          <w:color w:val="202020"/>
          <w:sz w:val="24"/>
        </w:rPr>
        <w:t xml:space="preserve">psühhiaatrilise eriarstiabi </w:t>
      </w:r>
      <w:r w:rsidRPr="33CE0D01" w:rsidR="00615E1E">
        <w:rPr>
          <w:rFonts w:ascii="Times New Roman" w:hAnsi="Times New Roman"/>
          <w:color w:val="202020"/>
          <w:sz w:val="24"/>
        </w:rPr>
        <w:t xml:space="preserve">korral </w:t>
      </w:r>
      <w:r w:rsidRPr="33CE0D01" w:rsidR="5FAA2575">
        <w:rPr>
          <w:rFonts w:ascii="Times New Roman" w:hAnsi="Times New Roman"/>
          <w:color w:val="202020"/>
          <w:sz w:val="24"/>
        </w:rPr>
        <w:t>saatekirja</w:t>
      </w:r>
      <w:r w:rsidRPr="33CE0D01" w:rsidR="00615E1E">
        <w:rPr>
          <w:rFonts w:ascii="Times New Roman" w:hAnsi="Times New Roman"/>
          <w:color w:val="202020"/>
          <w:sz w:val="24"/>
        </w:rPr>
        <w:t xml:space="preserve"> olemasolu</w:t>
      </w:r>
      <w:r w:rsidRPr="33CE0D01" w:rsidR="5FAA2575">
        <w:rPr>
          <w:rFonts w:ascii="Times New Roman" w:hAnsi="Times New Roman"/>
          <w:color w:val="202020"/>
          <w:sz w:val="24"/>
        </w:rPr>
        <w:t xml:space="preserve">. Muudatus on kooskõlas </w:t>
      </w:r>
      <w:r w:rsidRPr="33CE0D01" w:rsidR="13AF2A44">
        <w:rPr>
          <w:rFonts w:ascii="Times New Roman" w:hAnsi="Times New Roman"/>
          <w:color w:val="202020"/>
          <w:sz w:val="24"/>
        </w:rPr>
        <w:t xml:space="preserve">Haiglavõrgu arengusuundadega 2040, </w:t>
      </w:r>
      <w:r w:rsidRPr="33CE0D01" w:rsidR="5FAA2575">
        <w:rPr>
          <w:rFonts w:ascii="Times New Roman" w:hAnsi="Times New Roman"/>
          <w:color w:val="202020"/>
          <w:sz w:val="24"/>
        </w:rPr>
        <w:t xml:space="preserve">Eesti Psühhiaatrite </w:t>
      </w:r>
      <w:r w:rsidRPr="33CE0D01" w:rsidR="76CC3E76">
        <w:rPr>
          <w:rFonts w:ascii="Times New Roman" w:hAnsi="Times New Roman"/>
          <w:color w:val="202020"/>
          <w:sz w:val="24"/>
        </w:rPr>
        <w:t>S</w:t>
      </w:r>
      <w:r w:rsidRPr="33CE0D01" w:rsidR="5FAA2575">
        <w:rPr>
          <w:rFonts w:ascii="Times New Roman" w:hAnsi="Times New Roman"/>
          <w:color w:val="202020"/>
          <w:sz w:val="24"/>
        </w:rPr>
        <w:t>elt</w:t>
      </w:r>
      <w:r w:rsidRPr="33CE0D01" w:rsidR="10840BBC">
        <w:rPr>
          <w:rFonts w:ascii="Times New Roman" w:hAnsi="Times New Roman"/>
          <w:color w:val="202020"/>
          <w:sz w:val="24"/>
        </w:rPr>
        <w:t>s</w:t>
      </w:r>
      <w:r w:rsidRPr="33CE0D01" w:rsidR="5FAA2575">
        <w:rPr>
          <w:rFonts w:ascii="Times New Roman" w:hAnsi="Times New Roman"/>
          <w:color w:val="202020"/>
          <w:sz w:val="24"/>
        </w:rPr>
        <w:t xml:space="preserve">i eriala arengukavaga 2020-2023 ning parandab psühhiaatrilise eriarstiabi vajaduspõhist kättesaadavust, tagades </w:t>
      </w:r>
      <w:r w:rsidRPr="33CE0D01" w:rsidR="738B82EB">
        <w:rPr>
          <w:rFonts w:ascii="Times New Roman" w:hAnsi="Times New Roman"/>
          <w:color w:val="202020"/>
          <w:sz w:val="24"/>
        </w:rPr>
        <w:t>optimaalsema ressurssi</w:t>
      </w:r>
      <w:r w:rsidRPr="33CE0D01" w:rsidR="1125A74B">
        <w:rPr>
          <w:rFonts w:ascii="Times New Roman" w:hAnsi="Times New Roman"/>
          <w:color w:val="202020"/>
          <w:sz w:val="24"/>
        </w:rPr>
        <w:t xml:space="preserve"> </w:t>
      </w:r>
      <w:r w:rsidRPr="33CE0D01" w:rsidR="738B82EB">
        <w:rPr>
          <w:rFonts w:ascii="Times New Roman" w:hAnsi="Times New Roman"/>
          <w:color w:val="202020"/>
          <w:sz w:val="24"/>
        </w:rPr>
        <w:t xml:space="preserve">jaotuse. </w:t>
      </w:r>
    </w:p>
    <w:p w:rsidR="00D75CF5" w:rsidP="00C376E7" w:rsidRDefault="00D75CF5" w14:paraId="5DAA4F54" w14:textId="77777777">
      <w:pPr>
        <w:rPr>
          <w:rFonts w:ascii="Times New Roman" w:hAnsi="Times New Roman"/>
          <w:color w:val="202020"/>
          <w:sz w:val="24"/>
        </w:rPr>
      </w:pPr>
    </w:p>
    <w:p w:rsidR="738B82EB" w:rsidP="00C376E7" w:rsidRDefault="738B82EB" w14:paraId="6B6C2273" w14:textId="456ED74D">
      <w:pPr>
        <w:rPr>
          <w:rFonts w:ascii="Times New Roman" w:hAnsi="Times New Roman"/>
          <w:color w:val="202020"/>
          <w:sz w:val="24"/>
        </w:rPr>
      </w:pPr>
      <w:r w:rsidRPr="33CE0D01">
        <w:rPr>
          <w:rFonts w:ascii="Times New Roman" w:hAnsi="Times New Roman"/>
          <w:color w:val="202020"/>
          <w:sz w:val="24"/>
        </w:rPr>
        <w:t xml:space="preserve">Psühhiaatriline </w:t>
      </w:r>
      <w:r w:rsidRPr="33CE0D01" w:rsidR="722DC2F1">
        <w:rPr>
          <w:rFonts w:ascii="Times New Roman" w:hAnsi="Times New Roman"/>
          <w:color w:val="202020"/>
          <w:sz w:val="24"/>
        </w:rPr>
        <w:t xml:space="preserve">eriarstiabi on osa vaimse tervise abist, olles </w:t>
      </w:r>
      <w:r w:rsidRPr="33CE0D01" w:rsidR="4B0611C1">
        <w:rPr>
          <w:rFonts w:ascii="Times New Roman" w:hAnsi="Times New Roman"/>
          <w:color w:val="202020"/>
          <w:sz w:val="24"/>
        </w:rPr>
        <w:t>vaimse tervise abi püramiidi tipp kõige spetsiifilisema ja kallima abi vormina. Vaimse tervise abi olulised põhialused enne psühhiaatrilist eriarstiabi on esmatas</w:t>
      </w:r>
      <w:r w:rsidRPr="33CE0D01" w:rsidR="45D10B73">
        <w:rPr>
          <w:rFonts w:ascii="Times New Roman" w:hAnsi="Times New Roman"/>
          <w:color w:val="202020"/>
          <w:sz w:val="24"/>
        </w:rPr>
        <w:t>andi tervishoiuteenused, kogukonnateenused, kogukonna tugitegevused ja enes</w:t>
      </w:r>
      <w:r w:rsidRPr="33CE0D01" w:rsidR="39D0F8E4">
        <w:rPr>
          <w:rFonts w:ascii="Times New Roman" w:hAnsi="Times New Roman"/>
          <w:color w:val="202020"/>
          <w:sz w:val="24"/>
        </w:rPr>
        <w:t>e</w:t>
      </w:r>
      <w:r w:rsidRPr="33CE0D01" w:rsidR="45D10B73">
        <w:rPr>
          <w:rFonts w:ascii="Times New Roman" w:hAnsi="Times New Roman"/>
          <w:color w:val="202020"/>
          <w:sz w:val="24"/>
        </w:rPr>
        <w:t xml:space="preserve">abi. Praegune saatekirjata süsteem võimaldab põhjendamatult lihtsalt </w:t>
      </w:r>
      <w:r w:rsidRPr="33CE0D01" w:rsidR="6747EC9E">
        <w:rPr>
          <w:rFonts w:ascii="Times New Roman" w:hAnsi="Times New Roman"/>
          <w:color w:val="202020"/>
          <w:sz w:val="24"/>
        </w:rPr>
        <w:t xml:space="preserve">eelhinnanguta </w:t>
      </w:r>
      <w:r w:rsidRPr="33CE0D01" w:rsidR="45D10B73">
        <w:rPr>
          <w:rFonts w:ascii="Times New Roman" w:hAnsi="Times New Roman"/>
          <w:color w:val="202020"/>
          <w:sz w:val="24"/>
        </w:rPr>
        <w:t xml:space="preserve">ligipääsu </w:t>
      </w:r>
      <w:r w:rsidRPr="33CE0D01" w:rsidR="3D77A4B1">
        <w:rPr>
          <w:rFonts w:ascii="Times New Roman" w:hAnsi="Times New Roman"/>
          <w:color w:val="202020"/>
          <w:sz w:val="24"/>
        </w:rPr>
        <w:t xml:space="preserve">ka </w:t>
      </w:r>
      <w:r w:rsidRPr="33CE0D01" w:rsidR="45D10B73">
        <w:rPr>
          <w:rFonts w:ascii="Times New Roman" w:hAnsi="Times New Roman"/>
          <w:color w:val="202020"/>
          <w:sz w:val="24"/>
        </w:rPr>
        <w:t xml:space="preserve">kerge probleemiga patsientidel, kelle probleem võiks olla lahendatav kogukonna- või esmatasandil, halvendades </w:t>
      </w:r>
      <w:r w:rsidRPr="33CE0D01" w:rsidR="51DC555C">
        <w:rPr>
          <w:rFonts w:ascii="Times New Roman" w:hAnsi="Times New Roman"/>
          <w:color w:val="202020"/>
          <w:sz w:val="24"/>
        </w:rPr>
        <w:t xml:space="preserve">väga piiratud psühhiaatrilise eriarstiabi </w:t>
      </w:r>
      <w:r w:rsidRPr="33CE0D01" w:rsidR="00760F0D">
        <w:rPr>
          <w:rFonts w:ascii="Times New Roman" w:hAnsi="Times New Roman"/>
          <w:color w:val="202020"/>
          <w:sz w:val="24"/>
        </w:rPr>
        <w:t xml:space="preserve">kättesaadavuse </w:t>
      </w:r>
      <w:r w:rsidRPr="33CE0D01" w:rsidR="51DC555C">
        <w:rPr>
          <w:rFonts w:ascii="Times New Roman" w:hAnsi="Times New Roman"/>
          <w:color w:val="202020"/>
          <w:sz w:val="24"/>
        </w:rPr>
        <w:t xml:space="preserve">tingimustes juurdepääsu nendel patsientidel, kelle mure vajab lahendamist kõrgeimal ravitasandil. See omakorda toob kaasa raskemad ja keerulisemad haigusjuhud, pikemad ravivajadused ning kõrgema </w:t>
      </w:r>
      <w:r w:rsidRPr="33CE0D01" w:rsidR="651398B4">
        <w:rPr>
          <w:rFonts w:ascii="Times New Roman" w:hAnsi="Times New Roman"/>
          <w:color w:val="202020"/>
          <w:sz w:val="24"/>
        </w:rPr>
        <w:t xml:space="preserve">tüsistuste arvu. Muudatus loob aluse tagamaks võrdne vajaduspõhine ravi kättesaadavus. </w:t>
      </w:r>
    </w:p>
    <w:p w:rsidR="003F6A63" w:rsidP="00C376E7" w:rsidRDefault="003F6A63" w14:paraId="550B6D1D" w14:textId="77777777">
      <w:pPr>
        <w:rPr>
          <w:rFonts w:ascii="Times New Roman" w:hAnsi="Times New Roman"/>
          <w:b/>
          <w:bCs/>
          <w:sz w:val="24"/>
        </w:rPr>
      </w:pPr>
    </w:p>
    <w:p w:rsidR="003F6A63" w:rsidP="00C376E7" w:rsidRDefault="003F6A63" w14:paraId="2F523A82" w14:textId="226C5384">
      <w:pPr>
        <w:rPr>
          <w:rFonts w:ascii="Times New Roman" w:hAnsi="Times New Roman"/>
          <w:sz w:val="24"/>
        </w:rPr>
      </w:pPr>
      <w:r w:rsidRPr="7998DB93">
        <w:rPr>
          <w:rFonts w:ascii="Times New Roman" w:hAnsi="Times New Roman"/>
          <w:b/>
          <w:bCs/>
          <w:sz w:val="24"/>
        </w:rPr>
        <w:t xml:space="preserve">Eelnõu § 1 punktiga </w:t>
      </w:r>
      <w:r w:rsidRPr="7998DB93" w:rsidR="00DE0267">
        <w:rPr>
          <w:rFonts w:ascii="Times New Roman" w:hAnsi="Times New Roman"/>
          <w:b/>
          <w:bCs/>
          <w:sz w:val="24"/>
        </w:rPr>
        <w:t>3</w:t>
      </w:r>
      <w:r w:rsidRPr="7998DB93">
        <w:rPr>
          <w:rFonts w:ascii="Times New Roman" w:hAnsi="Times New Roman"/>
          <w:sz w:val="24"/>
        </w:rPr>
        <w:t xml:space="preserve"> täiendatakse RaKS §-i 70 lõigetega 3</w:t>
      </w:r>
      <w:r w:rsidRPr="7998DB93">
        <w:rPr>
          <w:rFonts w:ascii="Times New Roman" w:hAnsi="Times New Roman"/>
          <w:sz w:val="24"/>
          <w:vertAlign w:val="superscript"/>
        </w:rPr>
        <w:t>1</w:t>
      </w:r>
      <w:r w:rsidRPr="7998DB93">
        <w:rPr>
          <w:rFonts w:ascii="Times New Roman" w:hAnsi="Times New Roman"/>
          <w:sz w:val="24"/>
        </w:rPr>
        <w:t xml:space="preserve"> ja 3</w:t>
      </w:r>
      <w:r w:rsidRPr="7998DB93">
        <w:rPr>
          <w:rFonts w:ascii="Times New Roman" w:hAnsi="Times New Roman"/>
          <w:sz w:val="24"/>
          <w:vertAlign w:val="superscript"/>
        </w:rPr>
        <w:t>2</w:t>
      </w:r>
      <w:r w:rsidRPr="7998DB93">
        <w:rPr>
          <w:rFonts w:ascii="Times New Roman" w:hAnsi="Times New Roman"/>
          <w:sz w:val="24"/>
        </w:rPr>
        <w:t>, mis</w:t>
      </w:r>
      <w:r w:rsidRPr="7998DB93" w:rsidR="00D11B23">
        <w:rPr>
          <w:rFonts w:ascii="Times New Roman" w:hAnsi="Times New Roman"/>
          <w:sz w:val="24"/>
        </w:rPr>
        <w:t xml:space="preserve"> reguleerivad </w:t>
      </w:r>
      <w:r w:rsidRPr="7998DB93" w:rsidR="00DE0267">
        <w:rPr>
          <w:rFonts w:ascii="Times New Roman" w:hAnsi="Times New Roman"/>
          <w:sz w:val="24"/>
        </w:rPr>
        <w:t xml:space="preserve">e-konsultatsiooni </w:t>
      </w:r>
      <w:r w:rsidRPr="7998DB93" w:rsidR="00144F3B">
        <w:rPr>
          <w:rFonts w:ascii="Times New Roman" w:hAnsi="Times New Roman"/>
          <w:sz w:val="24"/>
        </w:rPr>
        <w:t xml:space="preserve">administratiivseid aspekte ja </w:t>
      </w:r>
      <w:r w:rsidRPr="7998DB93">
        <w:rPr>
          <w:rFonts w:ascii="Times New Roman" w:hAnsi="Times New Roman"/>
          <w:sz w:val="24"/>
        </w:rPr>
        <w:t>defineerivad</w:t>
      </w:r>
      <w:r w:rsidRPr="7998DB93" w:rsidR="00DE0267">
        <w:rPr>
          <w:rFonts w:ascii="Times New Roman" w:hAnsi="Times New Roman"/>
          <w:sz w:val="24"/>
        </w:rPr>
        <w:t xml:space="preserve"> mõiste</w:t>
      </w:r>
      <w:r w:rsidRPr="7998DB93">
        <w:rPr>
          <w:rFonts w:ascii="Times New Roman" w:hAnsi="Times New Roman"/>
          <w:sz w:val="24"/>
        </w:rPr>
        <w:t xml:space="preserve">. </w:t>
      </w:r>
    </w:p>
    <w:p w:rsidRPr="00BB2527" w:rsidR="00BB2527" w:rsidP="00C376E7" w:rsidRDefault="00BB2527" w14:paraId="501324F6" w14:textId="77777777">
      <w:pPr>
        <w:rPr>
          <w:rFonts w:ascii="Times New Roman" w:hAnsi="Times New Roman"/>
          <w:sz w:val="24"/>
        </w:rPr>
      </w:pPr>
    </w:p>
    <w:p w:rsidRPr="00BB2527" w:rsidR="00BB2527" w:rsidP="0DDADC02" w:rsidRDefault="4FD3B88C" w14:paraId="097DCD9C" w14:textId="197B370A">
      <w:pPr>
        <w:rPr>
          <w:rFonts w:ascii="Times New Roman" w:hAnsi="Times New Roman"/>
          <w:sz w:val="24"/>
          <w:szCs w:val="24"/>
        </w:rPr>
      </w:pPr>
      <w:r w:rsidRPr="0DDADC02" w:rsidR="4FD3B88C">
        <w:rPr>
          <w:rFonts w:ascii="Times New Roman" w:hAnsi="Times New Roman"/>
          <w:sz w:val="24"/>
          <w:szCs w:val="24"/>
          <w:u w:val="single"/>
        </w:rPr>
        <w:t>Lõikega 3</w:t>
      </w:r>
      <w:r w:rsidRPr="0DDADC02" w:rsidR="4FD3B88C">
        <w:rPr>
          <w:rFonts w:ascii="Times New Roman" w:hAnsi="Times New Roman"/>
          <w:sz w:val="24"/>
          <w:szCs w:val="24"/>
          <w:u w:val="single"/>
          <w:vertAlign w:val="superscript"/>
        </w:rPr>
        <w:t>1</w:t>
      </w:r>
      <w:r w:rsidRPr="0DDADC02" w:rsidR="4FD3B88C">
        <w:rPr>
          <w:rFonts w:ascii="Times New Roman" w:hAnsi="Times New Roman"/>
          <w:sz w:val="24"/>
          <w:szCs w:val="24"/>
        </w:rPr>
        <w:t xml:space="preserve"> luuakse õiguslik alus edasisele rakendusaktile ehk </w:t>
      </w:r>
      <w:r w:rsidRPr="0DDADC02" w:rsidR="786900B9">
        <w:rPr>
          <w:rFonts w:ascii="Times New Roman" w:hAnsi="Times New Roman"/>
          <w:sz w:val="24"/>
          <w:szCs w:val="24"/>
        </w:rPr>
        <w:t xml:space="preserve">seni </w:t>
      </w:r>
      <w:r w:rsidRPr="0DDADC02" w:rsidR="537727AE">
        <w:rPr>
          <w:rFonts w:ascii="Times New Roman" w:hAnsi="Times New Roman"/>
          <w:sz w:val="24"/>
          <w:szCs w:val="24"/>
        </w:rPr>
        <w:t>ravikindlustuse seaduse § 30 lõike 1 ja § 33</w:t>
      </w:r>
      <w:r w:rsidRPr="0DDADC02" w:rsidR="537727AE">
        <w:rPr>
          <w:rFonts w:ascii="Times New Roman" w:hAnsi="Times New Roman"/>
          <w:sz w:val="24"/>
          <w:szCs w:val="24"/>
          <w:vertAlign w:val="superscript"/>
        </w:rPr>
        <w:t>1</w:t>
      </w:r>
      <w:r w:rsidRPr="0DDADC02" w:rsidR="537727AE">
        <w:rPr>
          <w:rFonts w:ascii="Times New Roman" w:hAnsi="Times New Roman"/>
          <w:sz w:val="24"/>
          <w:szCs w:val="24"/>
        </w:rPr>
        <w:t xml:space="preserve"> lõike 1 alusel</w:t>
      </w:r>
      <w:r w:rsidRPr="0DDADC02" w:rsidR="786900B9">
        <w:rPr>
          <w:rFonts w:ascii="Times New Roman" w:hAnsi="Times New Roman"/>
          <w:sz w:val="24"/>
          <w:szCs w:val="24"/>
        </w:rPr>
        <w:t xml:space="preserve"> kehtestatava</w:t>
      </w:r>
      <w:r w:rsidRPr="0DDADC02" w:rsidR="68243C55">
        <w:rPr>
          <w:rFonts w:ascii="Times New Roman" w:hAnsi="Times New Roman"/>
          <w:sz w:val="24"/>
          <w:szCs w:val="24"/>
        </w:rPr>
        <w:t>le</w:t>
      </w:r>
      <w:r w:rsidRPr="0DDADC02" w:rsidR="786900B9">
        <w:rPr>
          <w:rFonts w:ascii="Times New Roman" w:hAnsi="Times New Roman"/>
          <w:sz w:val="24"/>
          <w:szCs w:val="24"/>
        </w:rPr>
        <w:t xml:space="preserve"> t</w:t>
      </w:r>
      <w:r w:rsidRPr="0DDADC02" w:rsidR="4FD3B88C">
        <w:rPr>
          <w:rFonts w:ascii="Times New Roman" w:hAnsi="Times New Roman"/>
          <w:sz w:val="24"/>
          <w:szCs w:val="24"/>
        </w:rPr>
        <w:t xml:space="preserve">ervishoiuteenuste loetelule, kus määratakse kindlaks erialad, mille puhul toimub </w:t>
      </w:r>
      <w:r w:rsidRPr="0DDADC02" w:rsidR="79108B0E">
        <w:rPr>
          <w:rFonts w:ascii="Times New Roman" w:hAnsi="Times New Roman"/>
          <w:sz w:val="24"/>
          <w:szCs w:val="24"/>
        </w:rPr>
        <w:t xml:space="preserve">teenusele </w:t>
      </w:r>
      <w:r w:rsidRPr="0DDADC02" w:rsidR="4FD3B88C">
        <w:rPr>
          <w:rFonts w:ascii="Times New Roman" w:hAnsi="Times New Roman"/>
          <w:sz w:val="24"/>
          <w:szCs w:val="24"/>
        </w:rPr>
        <w:t xml:space="preserve">suunamine e-konsultatsiooni teel. See annab Tervisekassale ja tervishoiuteenuse osutajatele </w:t>
      </w:r>
      <w:commentRangeStart w:id="505435909"/>
      <w:r w:rsidRPr="0DDADC02" w:rsidR="4FD3B88C">
        <w:rPr>
          <w:rFonts w:ascii="Times New Roman" w:hAnsi="Times New Roman"/>
          <w:sz w:val="24"/>
          <w:szCs w:val="24"/>
        </w:rPr>
        <w:t xml:space="preserve">paindlikkuse kohandada </w:t>
      </w:r>
      <w:r w:rsidRPr="0DDADC02" w:rsidR="49CCD3BC">
        <w:rPr>
          <w:rFonts w:ascii="Times New Roman" w:hAnsi="Times New Roman"/>
          <w:sz w:val="24"/>
          <w:szCs w:val="24"/>
        </w:rPr>
        <w:t xml:space="preserve">võimekust ja rakendada e-konsultatsiooni </w:t>
      </w:r>
      <w:r w:rsidRPr="0DDADC02" w:rsidR="4FD3B88C">
        <w:rPr>
          <w:rFonts w:ascii="Times New Roman" w:hAnsi="Times New Roman"/>
          <w:sz w:val="24"/>
          <w:szCs w:val="24"/>
        </w:rPr>
        <w:t>teenust vastavalt meditsiinilisele vajadusele ja erialade eripäradele</w:t>
      </w:r>
      <w:commentRangeEnd w:id="505435909"/>
      <w:r>
        <w:rPr>
          <w:rStyle w:val="CommentReference"/>
        </w:rPr>
        <w:commentReference w:id="505435909"/>
      </w:r>
      <w:r w:rsidRPr="0DDADC02" w:rsidR="4FD3B88C">
        <w:rPr>
          <w:rFonts w:ascii="Times New Roman" w:hAnsi="Times New Roman"/>
          <w:sz w:val="24"/>
          <w:szCs w:val="24"/>
        </w:rPr>
        <w:t>.</w:t>
      </w:r>
      <w:r w:rsidRPr="0DDADC02" w:rsidR="667C673F">
        <w:rPr>
          <w:rFonts w:ascii="Times New Roman" w:hAnsi="Times New Roman"/>
          <w:sz w:val="24"/>
          <w:szCs w:val="24"/>
        </w:rPr>
        <w:t xml:space="preserve"> </w:t>
      </w:r>
      <w:r w:rsidRPr="0DDADC02" w:rsidR="235779D3">
        <w:rPr>
          <w:rFonts w:ascii="Times New Roman" w:hAnsi="Times New Roman"/>
          <w:sz w:val="24"/>
          <w:szCs w:val="24"/>
        </w:rPr>
        <w:t xml:space="preserve">Vabariigi Valitsuse 19. märtsi 2025. </w:t>
      </w:r>
      <w:r w:rsidRPr="0DDADC02" w:rsidR="1C25B5EF">
        <w:rPr>
          <w:rFonts w:ascii="Times New Roman" w:hAnsi="Times New Roman"/>
          <w:sz w:val="24"/>
          <w:szCs w:val="24"/>
        </w:rPr>
        <w:t>a</w:t>
      </w:r>
      <w:r w:rsidRPr="0DDADC02" w:rsidR="235779D3">
        <w:rPr>
          <w:rFonts w:ascii="Times New Roman" w:hAnsi="Times New Roman"/>
          <w:sz w:val="24"/>
          <w:szCs w:val="24"/>
        </w:rPr>
        <w:t xml:space="preserve"> määruse</w:t>
      </w:r>
      <w:r w:rsidRPr="0DDADC02" w:rsidR="60CCFA4C">
        <w:rPr>
          <w:rFonts w:ascii="Times New Roman" w:hAnsi="Times New Roman"/>
          <w:sz w:val="24"/>
          <w:szCs w:val="24"/>
        </w:rPr>
        <w:t>s</w:t>
      </w:r>
      <w:r w:rsidRPr="0DDADC02" w:rsidR="235779D3">
        <w:rPr>
          <w:rFonts w:ascii="Times New Roman" w:hAnsi="Times New Roman"/>
          <w:sz w:val="24"/>
          <w:szCs w:val="24"/>
        </w:rPr>
        <w:t xml:space="preserve"> nr 20 „</w:t>
      </w:r>
      <w:hyperlink r:id="R65043216c8534179">
        <w:r w:rsidRPr="0DDADC02" w:rsidR="60CCFA4C">
          <w:rPr>
            <w:rStyle w:val="Hperlink"/>
            <w:rFonts w:ascii="Times New Roman" w:hAnsi="Times New Roman"/>
            <w:sz w:val="24"/>
            <w:szCs w:val="24"/>
          </w:rPr>
          <w:t>Tervisekassa tervishoiuteenuste loetelu</w:t>
        </w:r>
      </w:hyperlink>
      <w:r w:rsidRPr="0DDADC02" w:rsidR="60CCFA4C">
        <w:rPr>
          <w:rFonts w:ascii="Times New Roman" w:hAnsi="Times New Roman"/>
          <w:sz w:val="24"/>
          <w:szCs w:val="24"/>
        </w:rPr>
        <w:t xml:space="preserve">“ on </w:t>
      </w:r>
      <w:r w:rsidRPr="0DDADC02" w:rsidR="0E27F5CE">
        <w:rPr>
          <w:rFonts w:ascii="Times New Roman" w:hAnsi="Times New Roman"/>
          <w:sz w:val="24"/>
          <w:szCs w:val="24"/>
        </w:rPr>
        <w:t>e-konsultatsiooni erialade loetelu toodud § 10 lõikes 2</w:t>
      </w:r>
      <w:r w:rsidRPr="0DDADC02" w:rsidR="128254C6">
        <w:rPr>
          <w:rFonts w:ascii="Times New Roman" w:hAnsi="Times New Roman"/>
          <w:sz w:val="24"/>
          <w:szCs w:val="24"/>
        </w:rPr>
        <w:t xml:space="preserve">, mis on käsitletav loeteluna, kus e-konsultatsioon on </w:t>
      </w:r>
      <w:r w:rsidRPr="0DDADC02" w:rsidR="1FEE0966">
        <w:rPr>
          <w:rFonts w:ascii="Times New Roman" w:hAnsi="Times New Roman"/>
          <w:sz w:val="24"/>
          <w:szCs w:val="24"/>
        </w:rPr>
        <w:t>kasutuses</w:t>
      </w:r>
      <w:r w:rsidRPr="0DDADC02" w:rsidR="649475DC">
        <w:rPr>
          <w:rFonts w:ascii="Times New Roman" w:hAnsi="Times New Roman"/>
          <w:sz w:val="24"/>
          <w:szCs w:val="24"/>
        </w:rPr>
        <w:t xml:space="preserve"> ja rahastatav</w:t>
      </w:r>
      <w:r w:rsidRPr="0DDADC02" w:rsidR="128254C6">
        <w:rPr>
          <w:rFonts w:ascii="Times New Roman" w:hAnsi="Times New Roman"/>
          <w:sz w:val="24"/>
          <w:szCs w:val="24"/>
        </w:rPr>
        <w:t xml:space="preserve">. </w:t>
      </w:r>
    </w:p>
    <w:p w:rsidRPr="00BB2527" w:rsidR="00BB2527" w:rsidP="00C376E7" w:rsidRDefault="00BB2527" w14:paraId="3A457DCA" w14:textId="77777777">
      <w:pPr>
        <w:rPr>
          <w:rFonts w:ascii="Times New Roman" w:hAnsi="Times New Roman"/>
          <w:sz w:val="24"/>
        </w:rPr>
      </w:pPr>
    </w:p>
    <w:p w:rsidR="003F6A63" w:rsidP="00C376E7" w:rsidRDefault="00BB2527" w14:paraId="009B59E2" w14:textId="16F776FE">
      <w:pPr>
        <w:rPr>
          <w:rFonts w:ascii="Times New Roman" w:hAnsi="Times New Roman"/>
          <w:sz w:val="24"/>
        </w:rPr>
      </w:pPr>
      <w:r w:rsidRPr="7998DB93">
        <w:rPr>
          <w:rFonts w:ascii="Times New Roman" w:hAnsi="Times New Roman"/>
          <w:sz w:val="24"/>
        </w:rPr>
        <w:t>Need muudatused on vajalikud, et tagada seaduse rakendamine praktikas ja luua alus edasiste regulatsioonide väljatöötamisele, mis on kooskõlas seaduseelnõu eesmärgiga parandada eriarstiabi kättesaadavust ja ressursside optimaalset kasutamist.</w:t>
      </w:r>
    </w:p>
    <w:p w:rsidR="00BB2527" w:rsidP="00C376E7" w:rsidRDefault="00BB2527" w14:paraId="6A3B2F9D" w14:textId="77777777">
      <w:pPr>
        <w:rPr>
          <w:rFonts w:ascii="Times New Roman" w:hAnsi="Times New Roman"/>
          <w:sz w:val="24"/>
        </w:rPr>
      </w:pPr>
    </w:p>
    <w:p w:rsidR="008B593B" w:rsidP="6992E00A" w:rsidRDefault="4FD3B88C" w14:paraId="4E1C89A3" w14:textId="1AB6BB19">
      <w:pPr>
        <w:rPr>
          <w:rFonts w:ascii="Times New Roman" w:hAnsi="Times New Roman"/>
          <w:sz w:val="24"/>
        </w:rPr>
      </w:pPr>
      <w:r w:rsidRPr="6992E00A">
        <w:rPr>
          <w:rFonts w:ascii="Times New Roman" w:hAnsi="Times New Roman"/>
          <w:sz w:val="24"/>
          <w:u w:val="single"/>
        </w:rPr>
        <w:t>Lõikes 3</w:t>
      </w:r>
      <w:r w:rsidRPr="6992E00A">
        <w:rPr>
          <w:rFonts w:ascii="Times New Roman" w:hAnsi="Times New Roman"/>
          <w:sz w:val="24"/>
          <w:u w:val="single"/>
          <w:vertAlign w:val="superscript"/>
        </w:rPr>
        <w:t>2</w:t>
      </w:r>
      <w:r w:rsidRPr="6992E00A">
        <w:rPr>
          <w:rFonts w:ascii="Times New Roman" w:hAnsi="Times New Roman"/>
          <w:sz w:val="24"/>
        </w:rPr>
        <w:t xml:space="preserve"> e</w:t>
      </w:r>
      <w:r w:rsidRPr="6992E00A" w:rsidR="3B6C0DC8">
        <w:rPr>
          <w:rFonts w:ascii="Times New Roman" w:hAnsi="Times New Roman"/>
          <w:sz w:val="24"/>
        </w:rPr>
        <w:t xml:space="preserve">-konsultatsioonile ametliku määratluse andmine on vajalik, sest e-konsultatsiooni senine kasutamine on tuginenud suures osas Tervisekassa ja tervishoiuteenuse osutajate vahelistele kokkulepetele. Seaduse tasandil mõiste avamine on oluline, et anda teenusele juriidiline selgus ning tagada ühtne arusaam kõigile osapooltele – nii patsientidele, arstidele kui ka Tervisekassale. Lõige defineerib e-konsultatsiooni kui </w:t>
      </w:r>
      <w:r w:rsidRPr="6992E00A" w:rsidR="2ACB38AD">
        <w:rPr>
          <w:rFonts w:ascii="Times New Roman" w:hAnsi="Times New Roman"/>
          <w:sz w:val="24"/>
        </w:rPr>
        <w:t>tervish</w:t>
      </w:r>
      <w:r w:rsidRPr="6992E00A" w:rsidR="29D322CE">
        <w:rPr>
          <w:rFonts w:ascii="Times New Roman" w:hAnsi="Times New Roman"/>
          <w:sz w:val="24"/>
        </w:rPr>
        <w:t>o</w:t>
      </w:r>
      <w:r w:rsidRPr="6992E00A" w:rsidR="2ACB38AD">
        <w:rPr>
          <w:rFonts w:ascii="Times New Roman" w:hAnsi="Times New Roman"/>
          <w:sz w:val="24"/>
        </w:rPr>
        <w:t xml:space="preserve">iutöötajate, nt </w:t>
      </w:r>
      <w:r w:rsidRPr="6992E00A" w:rsidR="3B6C0DC8">
        <w:rPr>
          <w:rFonts w:ascii="Times New Roman" w:hAnsi="Times New Roman"/>
          <w:sz w:val="24"/>
        </w:rPr>
        <w:t xml:space="preserve">perearsti ja eriarsti vahelise või </w:t>
      </w:r>
      <w:r w:rsidRPr="6992E00A" w:rsidR="0B881F2E">
        <w:rPr>
          <w:rFonts w:ascii="Times New Roman" w:hAnsi="Times New Roman"/>
          <w:sz w:val="24"/>
        </w:rPr>
        <w:t xml:space="preserve">ka </w:t>
      </w:r>
      <w:r w:rsidRPr="6992E00A" w:rsidR="3B6C0DC8">
        <w:rPr>
          <w:rFonts w:ascii="Times New Roman" w:hAnsi="Times New Roman"/>
          <w:sz w:val="24"/>
        </w:rPr>
        <w:t xml:space="preserve">kahe eriarsti vahelise konsultatsiooni, mis toimub patsiendi diagnoosi täpsustamiseks, uuringute ja ravi määramiseks. Oluline on, et e-konsultatsioon </w:t>
      </w:r>
      <w:r w:rsidRPr="6992E00A" w:rsidR="075A47FE">
        <w:rPr>
          <w:rFonts w:ascii="Times New Roman" w:hAnsi="Times New Roman"/>
          <w:sz w:val="24"/>
        </w:rPr>
        <w:t>võib toimuda ja sageli toimub</w:t>
      </w:r>
      <w:r w:rsidRPr="6992E00A" w:rsidR="290DAFAA">
        <w:rPr>
          <w:rFonts w:ascii="Times New Roman" w:hAnsi="Times New Roman"/>
          <w:sz w:val="24"/>
        </w:rPr>
        <w:t>ki</w:t>
      </w:r>
      <w:r w:rsidRPr="6992E00A" w:rsidR="075A47FE">
        <w:rPr>
          <w:rFonts w:ascii="Times New Roman" w:hAnsi="Times New Roman"/>
          <w:sz w:val="24"/>
        </w:rPr>
        <w:t xml:space="preserve"> </w:t>
      </w:r>
      <w:r w:rsidRPr="6992E00A" w:rsidR="3B6C0DC8">
        <w:rPr>
          <w:rFonts w:ascii="Times New Roman" w:hAnsi="Times New Roman"/>
          <w:sz w:val="24"/>
        </w:rPr>
        <w:t>ilma patsiendi füüsilise kohaloluta.</w:t>
      </w:r>
      <w:r w:rsidRPr="6992E00A" w:rsidR="5E563111">
        <w:rPr>
          <w:rFonts w:ascii="Times New Roman" w:hAnsi="Times New Roman"/>
          <w:sz w:val="24"/>
        </w:rPr>
        <w:t xml:space="preserve"> Samas vajaduse</w:t>
      </w:r>
      <w:r w:rsidRPr="6992E00A" w:rsidR="66708B9D">
        <w:rPr>
          <w:rFonts w:ascii="Times New Roman" w:hAnsi="Times New Roman"/>
          <w:sz w:val="24"/>
        </w:rPr>
        <w:t xml:space="preserve"> korral</w:t>
      </w:r>
      <w:r w:rsidRPr="6992E00A" w:rsidR="5E563111">
        <w:rPr>
          <w:rFonts w:ascii="Times New Roman" w:hAnsi="Times New Roman"/>
          <w:sz w:val="24"/>
        </w:rPr>
        <w:t xml:space="preserve"> võidakse patsient suunata füüsilisele vastuvõtule, kui konsu</w:t>
      </w:r>
      <w:r w:rsidRPr="6992E00A" w:rsidR="773C19D7">
        <w:rPr>
          <w:rFonts w:ascii="Times New Roman" w:hAnsi="Times New Roman"/>
          <w:sz w:val="24"/>
        </w:rPr>
        <w:t>l</w:t>
      </w:r>
      <w:r w:rsidRPr="6992E00A" w:rsidR="5E563111">
        <w:rPr>
          <w:rFonts w:ascii="Times New Roman" w:hAnsi="Times New Roman"/>
          <w:sz w:val="24"/>
        </w:rPr>
        <w:t xml:space="preserve">teeriv </w:t>
      </w:r>
      <w:r w:rsidRPr="6992E00A" w:rsidR="1D5FC19C">
        <w:rPr>
          <w:rFonts w:ascii="Times New Roman" w:hAnsi="Times New Roman"/>
          <w:sz w:val="24"/>
        </w:rPr>
        <w:t xml:space="preserve">tervishoiutöötaja </w:t>
      </w:r>
      <w:r w:rsidRPr="6992E00A" w:rsidR="5E563111">
        <w:rPr>
          <w:rFonts w:ascii="Times New Roman" w:hAnsi="Times New Roman"/>
          <w:sz w:val="24"/>
        </w:rPr>
        <w:t>peab seda vajalikuks.</w:t>
      </w:r>
      <w:r w:rsidRPr="6992E00A" w:rsidR="4561BC74">
        <w:rPr>
          <w:rFonts w:ascii="Times New Roman" w:hAnsi="Times New Roman"/>
          <w:sz w:val="24"/>
        </w:rPr>
        <w:t xml:space="preserve"> Seega vähenda</w:t>
      </w:r>
      <w:r w:rsidRPr="6992E00A" w:rsidR="79A98BAB">
        <w:rPr>
          <w:rFonts w:ascii="Times New Roman" w:hAnsi="Times New Roman"/>
          <w:sz w:val="24"/>
        </w:rPr>
        <w:t>b</w:t>
      </w:r>
      <w:r w:rsidRPr="6992E00A" w:rsidR="4561BC74">
        <w:rPr>
          <w:rFonts w:ascii="Times New Roman" w:hAnsi="Times New Roman"/>
          <w:sz w:val="24"/>
        </w:rPr>
        <w:t xml:space="preserve"> e-konsultatsioonide laiem rakendamine patsientide jooksutamist ja kiirendab abi saamist.</w:t>
      </w:r>
      <w:r w:rsidRPr="6992E00A" w:rsidR="63741C12">
        <w:rPr>
          <w:rFonts w:ascii="Times New Roman" w:hAnsi="Times New Roman"/>
          <w:sz w:val="24"/>
        </w:rPr>
        <w:t xml:space="preserve"> E-konsu</w:t>
      </w:r>
      <w:r w:rsidRPr="6992E00A" w:rsidR="21C43E89">
        <w:rPr>
          <w:rFonts w:ascii="Times New Roman" w:hAnsi="Times New Roman"/>
          <w:sz w:val="24"/>
        </w:rPr>
        <w:t>l</w:t>
      </w:r>
      <w:r w:rsidRPr="6992E00A" w:rsidR="63741C12">
        <w:rPr>
          <w:rFonts w:ascii="Times New Roman" w:hAnsi="Times New Roman"/>
          <w:sz w:val="24"/>
        </w:rPr>
        <w:t xml:space="preserve">tatsiooni teel suunamist või arvamuse saamist kasutatakse </w:t>
      </w:r>
      <w:r w:rsidRPr="6992E00A" w:rsidR="23C7643A">
        <w:rPr>
          <w:rFonts w:ascii="Times New Roman" w:hAnsi="Times New Roman"/>
          <w:sz w:val="24"/>
        </w:rPr>
        <w:t xml:space="preserve">vastavatel erialadel </w:t>
      </w:r>
      <w:r w:rsidRPr="6992E00A" w:rsidR="63741C12">
        <w:rPr>
          <w:rFonts w:ascii="Times New Roman" w:hAnsi="Times New Roman"/>
          <w:sz w:val="24"/>
        </w:rPr>
        <w:t>ka teisese arvamuse saamisel, mis on regu</w:t>
      </w:r>
      <w:r w:rsidRPr="6992E00A" w:rsidR="526EAA49">
        <w:rPr>
          <w:rFonts w:ascii="Times New Roman" w:hAnsi="Times New Roman"/>
          <w:sz w:val="24"/>
        </w:rPr>
        <w:t>l</w:t>
      </w:r>
      <w:r w:rsidRPr="6992E00A" w:rsidR="63741C12">
        <w:rPr>
          <w:rFonts w:ascii="Times New Roman" w:hAnsi="Times New Roman"/>
          <w:sz w:val="24"/>
        </w:rPr>
        <w:t>eeritud RaKS §</w:t>
      </w:r>
      <w:r w:rsidRPr="6992E00A" w:rsidR="2B1F33CC">
        <w:rPr>
          <w:rFonts w:ascii="Times New Roman" w:hAnsi="Times New Roman"/>
          <w:sz w:val="24"/>
        </w:rPr>
        <w:t>-s 40.</w:t>
      </w:r>
      <w:r w:rsidRPr="6992E00A" w:rsidR="5EF55823">
        <w:rPr>
          <w:rFonts w:ascii="Times New Roman" w:hAnsi="Times New Roman"/>
          <w:sz w:val="24"/>
        </w:rPr>
        <w:t xml:space="preserve"> </w:t>
      </w:r>
    </w:p>
    <w:p w:rsidR="00D70EBC" w:rsidP="00C376E7" w:rsidRDefault="00D70EBC" w14:paraId="5930BF60" w14:textId="77777777">
      <w:pPr>
        <w:rPr>
          <w:rFonts w:ascii="Times New Roman" w:hAnsi="Times New Roman"/>
          <w:sz w:val="24"/>
        </w:rPr>
      </w:pPr>
    </w:p>
    <w:p w:rsidRPr="00833568" w:rsidR="003F6A63" w:rsidP="00C376E7" w:rsidRDefault="002C4186" w14:paraId="62D3DF9B" w14:textId="2A8A9DE8">
      <w:pPr>
        <w:rPr>
          <w:rFonts w:ascii="Times New Roman" w:hAnsi="Times New Roman"/>
          <w:sz w:val="24"/>
        </w:rPr>
      </w:pPr>
      <w:r w:rsidRPr="002C4186">
        <w:rPr>
          <w:rFonts w:ascii="Times New Roman" w:hAnsi="Times New Roman"/>
          <w:sz w:val="24"/>
        </w:rPr>
        <w:t xml:space="preserve">E-konsultatsiooni teel eriarstiabisse suunamise eeldus hakkab toimuma erialade valmisolekul ja astmeliselt. Ettepaneku erialale üleminekuks teeb Tervisekassa või erialaühendus ja selle menetlemine toimub Vabariigi Valitsuse </w:t>
      </w:r>
      <w:r w:rsidRPr="00C2347D" w:rsidR="00C2347D">
        <w:rPr>
          <w:rFonts w:ascii="Times New Roman" w:hAnsi="Times New Roman"/>
          <w:sz w:val="24"/>
        </w:rPr>
        <w:t>12.</w:t>
      </w:r>
      <w:r w:rsidR="00C2347D">
        <w:rPr>
          <w:rFonts w:ascii="Times New Roman" w:hAnsi="Times New Roman"/>
          <w:sz w:val="24"/>
        </w:rPr>
        <w:t xml:space="preserve"> juuli</w:t>
      </w:r>
      <w:r w:rsidR="0061557B">
        <w:rPr>
          <w:rFonts w:ascii="Times New Roman" w:hAnsi="Times New Roman"/>
          <w:sz w:val="24"/>
        </w:rPr>
        <w:t xml:space="preserve"> </w:t>
      </w:r>
      <w:r w:rsidRPr="00C2347D" w:rsidR="00C2347D">
        <w:rPr>
          <w:rFonts w:ascii="Times New Roman" w:hAnsi="Times New Roman"/>
          <w:sz w:val="24"/>
        </w:rPr>
        <w:t>2018</w:t>
      </w:r>
      <w:r w:rsidR="0061557B">
        <w:rPr>
          <w:rFonts w:ascii="Times New Roman" w:hAnsi="Times New Roman"/>
          <w:sz w:val="24"/>
        </w:rPr>
        <w:t>. a</w:t>
      </w:r>
      <w:r w:rsidRPr="00C2347D" w:rsidR="00C2347D">
        <w:rPr>
          <w:rFonts w:ascii="Times New Roman" w:hAnsi="Times New Roman"/>
          <w:sz w:val="24"/>
        </w:rPr>
        <w:t xml:space="preserve"> </w:t>
      </w:r>
      <w:r w:rsidRPr="002C4186">
        <w:rPr>
          <w:rFonts w:ascii="Times New Roman" w:hAnsi="Times New Roman"/>
          <w:sz w:val="24"/>
        </w:rPr>
        <w:t xml:space="preserve">määruse </w:t>
      </w:r>
      <w:r w:rsidRPr="00C2347D" w:rsidR="00C2347D">
        <w:rPr>
          <w:rFonts w:ascii="Times New Roman" w:hAnsi="Times New Roman"/>
          <w:sz w:val="24"/>
        </w:rPr>
        <w:t>nr 62</w:t>
      </w:r>
      <w:r w:rsidRPr="002C4186">
        <w:rPr>
          <w:rFonts w:ascii="Times New Roman" w:hAnsi="Times New Roman"/>
          <w:sz w:val="24"/>
        </w:rPr>
        <w:t xml:space="preserve"> “Tervisekassa tervishoiuteenuste loetelu muutmise kriteeriumid ja tervishoiuteenuste loetelu komisjoni töökord” alusel.</w:t>
      </w:r>
    </w:p>
    <w:p w:rsidR="3E6B87F2" w:rsidP="00C376E7" w:rsidRDefault="3E6B87F2" w14:paraId="6EE2B942" w14:textId="7512317C">
      <w:pPr>
        <w:rPr>
          <w:rFonts w:ascii="Times New Roman" w:hAnsi="Times New Roman"/>
          <w:color w:val="202020"/>
          <w:sz w:val="24"/>
        </w:rPr>
      </w:pPr>
    </w:p>
    <w:p w:rsidRPr="005F49F0" w:rsidR="005F49F0" w:rsidP="6992E00A" w:rsidRDefault="64B8A42B" w14:paraId="5F976620" w14:textId="357470A2">
      <w:pPr>
        <w:rPr>
          <w:rFonts w:ascii="Times New Roman" w:hAnsi="Times New Roman"/>
          <w:color w:val="202020"/>
          <w:sz w:val="24"/>
        </w:rPr>
      </w:pPr>
      <w:r w:rsidRPr="6992E00A">
        <w:rPr>
          <w:rFonts w:ascii="Times New Roman" w:hAnsi="Times New Roman"/>
          <w:b/>
          <w:bCs/>
          <w:sz w:val="24"/>
        </w:rPr>
        <w:t xml:space="preserve">Eelnõu § 1 punktiga </w:t>
      </w:r>
      <w:r w:rsidRPr="6992E00A" w:rsidR="537CE33D">
        <w:rPr>
          <w:rFonts w:ascii="Times New Roman" w:hAnsi="Times New Roman"/>
          <w:b/>
          <w:bCs/>
          <w:sz w:val="24"/>
        </w:rPr>
        <w:t>4</w:t>
      </w:r>
      <w:r w:rsidRPr="6992E00A" w:rsidR="537CE33D">
        <w:rPr>
          <w:rFonts w:ascii="Times New Roman" w:hAnsi="Times New Roman"/>
          <w:sz w:val="24"/>
        </w:rPr>
        <w:t xml:space="preserve"> </w:t>
      </w:r>
      <w:r w:rsidRPr="6992E00A">
        <w:rPr>
          <w:rFonts w:ascii="Times New Roman" w:hAnsi="Times New Roman"/>
          <w:sz w:val="24"/>
        </w:rPr>
        <w:t xml:space="preserve">täiendatakse RaKS </w:t>
      </w:r>
      <w:r w:rsidRPr="6992E00A" w:rsidR="3EA3C9EA">
        <w:rPr>
          <w:rFonts w:ascii="Times New Roman" w:hAnsi="Times New Roman"/>
          <w:sz w:val="24"/>
        </w:rPr>
        <w:t xml:space="preserve">§ </w:t>
      </w:r>
      <w:r w:rsidRPr="6992E00A">
        <w:rPr>
          <w:rFonts w:ascii="Times New Roman" w:hAnsi="Times New Roman"/>
          <w:color w:val="000000" w:themeColor="text1"/>
          <w:sz w:val="24"/>
        </w:rPr>
        <w:t xml:space="preserve">70 lõiget 5 </w:t>
      </w:r>
      <w:r w:rsidRPr="6992E00A" w:rsidR="2A167F21">
        <w:rPr>
          <w:rFonts w:ascii="Times New Roman" w:hAnsi="Times New Roman"/>
          <w:color w:val="000000" w:themeColor="text1"/>
          <w:sz w:val="24"/>
        </w:rPr>
        <w:t xml:space="preserve">uue alusega </w:t>
      </w:r>
      <w:r w:rsidRPr="6992E00A">
        <w:rPr>
          <w:rFonts w:ascii="Times New Roman" w:hAnsi="Times New Roman"/>
          <w:color w:val="000000" w:themeColor="text1"/>
          <w:sz w:val="24"/>
        </w:rPr>
        <w:t>punkti</w:t>
      </w:r>
      <w:r w:rsidRPr="6992E00A" w:rsidR="2A167F21">
        <w:rPr>
          <w:rFonts w:ascii="Times New Roman" w:hAnsi="Times New Roman"/>
          <w:color w:val="000000" w:themeColor="text1"/>
          <w:sz w:val="24"/>
        </w:rPr>
        <w:t>s</w:t>
      </w:r>
      <w:r w:rsidRPr="6992E00A">
        <w:rPr>
          <w:rFonts w:ascii="Times New Roman" w:hAnsi="Times New Roman"/>
          <w:color w:val="000000" w:themeColor="text1"/>
          <w:sz w:val="24"/>
        </w:rPr>
        <w:t xml:space="preserve"> 1</w:t>
      </w:r>
      <w:r w:rsidRPr="6992E00A">
        <w:rPr>
          <w:rFonts w:ascii="Times New Roman" w:hAnsi="Times New Roman"/>
          <w:color w:val="000000" w:themeColor="text1"/>
          <w:sz w:val="24"/>
          <w:vertAlign w:val="superscript"/>
        </w:rPr>
        <w:t>1</w:t>
      </w:r>
      <w:r w:rsidRPr="6992E00A" w:rsidR="09016FB3">
        <w:rPr>
          <w:rFonts w:ascii="Times New Roman" w:hAnsi="Times New Roman"/>
          <w:color w:val="000000" w:themeColor="text1"/>
          <w:sz w:val="24"/>
        </w:rPr>
        <w:t>,</w:t>
      </w:r>
      <w:r w:rsidRPr="6992E00A">
        <w:rPr>
          <w:rFonts w:ascii="Times New Roman" w:hAnsi="Times New Roman"/>
          <w:color w:val="000000" w:themeColor="text1"/>
          <w:sz w:val="24"/>
        </w:rPr>
        <w:t xml:space="preserve"> </w:t>
      </w:r>
      <w:r w:rsidRPr="6992E00A" w:rsidR="2A167F21">
        <w:rPr>
          <w:rFonts w:ascii="Times New Roman" w:hAnsi="Times New Roman"/>
          <w:color w:val="000000" w:themeColor="text1"/>
          <w:sz w:val="24"/>
        </w:rPr>
        <w:t>millise</w:t>
      </w:r>
      <w:r w:rsidRPr="6992E00A" w:rsidR="09016FB3">
        <w:rPr>
          <w:rFonts w:ascii="Times New Roman" w:hAnsi="Times New Roman"/>
          <w:color w:val="000000" w:themeColor="text1"/>
          <w:sz w:val="24"/>
        </w:rPr>
        <w:t>l</w:t>
      </w:r>
      <w:r w:rsidRPr="6992E00A" w:rsidR="2A167F21">
        <w:rPr>
          <w:rFonts w:ascii="Times New Roman" w:hAnsi="Times New Roman"/>
          <w:color w:val="000000" w:themeColor="text1"/>
          <w:sz w:val="24"/>
        </w:rPr>
        <w:t xml:space="preserve"> juhul ei ole lubatud visiiditasu nõuda.</w:t>
      </w:r>
      <w:r w:rsidRPr="6992E00A" w:rsidR="11DB7485">
        <w:rPr>
          <w:rFonts w:ascii="Times New Roman" w:hAnsi="Times New Roman"/>
          <w:color w:val="000000" w:themeColor="text1"/>
          <w:sz w:val="24"/>
        </w:rPr>
        <w:t xml:space="preserve"> Täiendus loob õigusselguse, et e-kon</w:t>
      </w:r>
      <w:r w:rsidRPr="6992E00A" w:rsidR="1BFEF8CB">
        <w:rPr>
          <w:rFonts w:ascii="Times New Roman" w:hAnsi="Times New Roman"/>
          <w:color w:val="000000" w:themeColor="text1"/>
          <w:sz w:val="24"/>
        </w:rPr>
        <w:t>sul</w:t>
      </w:r>
      <w:r w:rsidRPr="6992E00A" w:rsidR="11DB7485">
        <w:rPr>
          <w:rFonts w:ascii="Times New Roman" w:hAnsi="Times New Roman"/>
          <w:color w:val="000000" w:themeColor="text1"/>
          <w:sz w:val="24"/>
        </w:rPr>
        <w:t>tatsiooni</w:t>
      </w:r>
      <w:r w:rsidRPr="6992E00A" w:rsidR="2A167F21">
        <w:rPr>
          <w:rFonts w:ascii="Times New Roman" w:hAnsi="Times New Roman"/>
          <w:color w:val="000000" w:themeColor="text1"/>
          <w:sz w:val="24"/>
        </w:rPr>
        <w:t xml:space="preserve"> </w:t>
      </w:r>
      <w:r w:rsidRPr="6992E00A" w:rsidR="459A0E68">
        <w:rPr>
          <w:rFonts w:ascii="Times New Roman" w:hAnsi="Times New Roman"/>
          <w:color w:val="000000" w:themeColor="text1"/>
          <w:sz w:val="24"/>
        </w:rPr>
        <w:t xml:space="preserve">korral puudub ambulatoorse eriarstiabi osutajal </w:t>
      </w:r>
      <w:r w:rsidRPr="6992E00A" w:rsidR="26AF8E59">
        <w:rPr>
          <w:rFonts w:ascii="Times New Roman" w:hAnsi="Times New Roman"/>
          <w:color w:val="000000" w:themeColor="text1"/>
          <w:sz w:val="24"/>
        </w:rPr>
        <w:t xml:space="preserve">õigus </w:t>
      </w:r>
      <w:r w:rsidRPr="6992E00A" w:rsidR="459A0E68">
        <w:rPr>
          <w:rFonts w:ascii="Times New Roman" w:hAnsi="Times New Roman"/>
          <w:color w:val="000000" w:themeColor="text1"/>
          <w:sz w:val="24"/>
        </w:rPr>
        <w:t>e-konsultatsiooni käigus nõuda kindlustatud isikult visiiditasu mak</w:t>
      </w:r>
      <w:r w:rsidRPr="6992E00A" w:rsidR="76DA49CA">
        <w:rPr>
          <w:rFonts w:ascii="Times New Roman" w:hAnsi="Times New Roman"/>
          <w:color w:val="000000" w:themeColor="text1"/>
          <w:sz w:val="24"/>
        </w:rPr>
        <w:t>s</w:t>
      </w:r>
      <w:r w:rsidRPr="6992E00A" w:rsidR="459A0E68">
        <w:rPr>
          <w:rFonts w:ascii="Times New Roman" w:hAnsi="Times New Roman"/>
          <w:color w:val="000000" w:themeColor="text1"/>
          <w:sz w:val="24"/>
        </w:rPr>
        <w:t>mist</w:t>
      </w:r>
      <w:r w:rsidRPr="6992E00A" w:rsidR="09016FB3">
        <w:rPr>
          <w:rFonts w:ascii="Times New Roman" w:hAnsi="Times New Roman"/>
          <w:color w:val="000000" w:themeColor="text1"/>
          <w:sz w:val="24"/>
        </w:rPr>
        <w:t>.</w:t>
      </w:r>
      <w:r w:rsidRPr="6992E00A" w:rsidR="459A0E68">
        <w:rPr>
          <w:rFonts w:ascii="Times New Roman" w:hAnsi="Times New Roman"/>
          <w:color w:val="000000" w:themeColor="text1"/>
          <w:sz w:val="24"/>
        </w:rPr>
        <w:t xml:space="preserve"> </w:t>
      </w:r>
      <w:r w:rsidRPr="6992E00A" w:rsidR="1A4AE1C1">
        <w:rPr>
          <w:rFonts w:ascii="Times New Roman" w:hAnsi="Times New Roman"/>
          <w:color w:val="202020"/>
          <w:sz w:val="24"/>
        </w:rPr>
        <w:t>Selline piirang tuleneb e-konsultatsiooni olemusest, mis erineb traditsioonilisest vastuvõtust, kus patsient kohtub arstiga füüsiliselt</w:t>
      </w:r>
      <w:r w:rsidR="00004FBB">
        <w:rPr>
          <w:rFonts w:ascii="Times New Roman" w:hAnsi="Times New Roman"/>
          <w:color w:val="202020"/>
          <w:sz w:val="24"/>
        </w:rPr>
        <w:t>,</w:t>
      </w:r>
      <w:r w:rsidRPr="6992E00A" w:rsidR="4B79ACC9">
        <w:rPr>
          <w:rFonts w:ascii="Times New Roman" w:hAnsi="Times New Roman"/>
          <w:color w:val="202020"/>
          <w:sz w:val="24"/>
        </w:rPr>
        <w:t xml:space="preserve"> ning mis ei ole seotud reaalelulise tervishoiuasutuse külastusega. </w:t>
      </w:r>
    </w:p>
    <w:p w:rsidR="42BD43D8" w:rsidP="00C376E7" w:rsidRDefault="42BD43D8" w14:paraId="0BB5C924" w14:textId="4E35D58E">
      <w:pPr>
        <w:rPr>
          <w:rFonts w:ascii="Times New Roman" w:hAnsi="Times New Roman"/>
          <w:sz w:val="24"/>
        </w:rPr>
      </w:pPr>
    </w:p>
    <w:p w:rsidR="005F49F0" w:rsidP="00C376E7" w:rsidRDefault="005F49F0" w14:paraId="0DC96627" w14:textId="245102FD">
      <w:pPr>
        <w:rPr>
          <w:rFonts w:ascii="Times New Roman" w:hAnsi="Times New Roman"/>
          <w:color w:val="202020"/>
          <w:sz w:val="24"/>
        </w:rPr>
      </w:pPr>
      <w:r w:rsidRPr="005F49F0">
        <w:rPr>
          <w:rFonts w:ascii="Times New Roman" w:hAnsi="Times New Roman"/>
          <w:color w:val="202020"/>
          <w:sz w:val="24"/>
        </w:rPr>
        <w:t>Visiiditasu on seaduses ette nähtud patsiendi panusena tervishoiuteenuse kulude katmisesse, eelkõige ambulatoorse eriarstiabi puhul. See on osa solidaarsuspõhimõttest, mis aitab jagada vastutust tervishoiusüsteemi jätkusuutlikkuse eest.</w:t>
      </w:r>
    </w:p>
    <w:p w:rsidRPr="005F49F0" w:rsidR="005F49F0" w:rsidP="00C376E7" w:rsidRDefault="005F49F0" w14:paraId="713E1B2B" w14:textId="77777777">
      <w:pPr>
        <w:rPr>
          <w:rFonts w:ascii="Times New Roman" w:hAnsi="Times New Roman"/>
          <w:color w:val="202020"/>
          <w:sz w:val="24"/>
        </w:rPr>
      </w:pPr>
    </w:p>
    <w:p w:rsidR="005F49F0" w:rsidP="6992E00A" w:rsidRDefault="1A4AE1C1" w14:paraId="12694F1D" w14:textId="6CFBEF03">
      <w:pPr>
        <w:rPr>
          <w:rFonts w:ascii="Times New Roman" w:hAnsi="Times New Roman"/>
          <w:color w:val="202020"/>
          <w:sz w:val="24"/>
        </w:rPr>
      </w:pPr>
      <w:r w:rsidRPr="6992E00A">
        <w:rPr>
          <w:rFonts w:ascii="Times New Roman" w:hAnsi="Times New Roman"/>
          <w:color w:val="202020"/>
          <w:sz w:val="24"/>
        </w:rPr>
        <w:t xml:space="preserve">E-konsultatsiooni puhul ei ole </w:t>
      </w:r>
      <w:r w:rsidRPr="6992E00A" w:rsidR="3F472B64">
        <w:rPr>
          <w:rFonts w:ascii="Times New Roman" w:hAnsi="Times New Roman"/>
          <w:color w:val="202020"/>
          <w:sz w:val="24"/>
        </w:rPr>
        <w:t>põhjen</w:t>
      </w:r>
      <w:r w:rsidRPr="6992E00A" w:rsidR="281FC149">
        <w:rPr>
          <w:rFonts w:ascii="Times New Roman" w:hAnsi="Times New Roman"/>
          <w:color w:val="202020"/>
          <w:sz w:val="24"/>
        </w:rPr>
        <w:t>d</w:t>
      </w:r>
      <w:r w:rsidRPr="6992E00A" w:rsidR="3F472B64">
        <w:rPr>
          <w:rFonts w:ascii="Times New Roman" w:hAnsi="Times New Roman"/>
          <w:color w:val="202020"/>
          <w:sz w:val="24"/>
        </w:rPr>
        <w:t>atud</w:t>
      </w:r>
      <w:r w:rsidRPr="6992E00A">
        <w:rPr>
          <w:rFonts w:ascii="Times New Roman" w:hAnsi="Times New Roman"/>
          <w:color w:val="202020"/>
          <w:sz w:val="24"/>
        </w:rPr>
        <w:t xml:space="preserve"> seda tasu küsida, kuna patsient ei kasuta füüsilist vastuvõtuaega</w:t>
      </w:r>
      <w:r w:rsidRPr="6992E00A" w:rsidR="0750EA7D">
        <w:rPr>
          <w:rFonts w:ascii="Times New Roman" w:hAnsi="Times New Roman"/>
          <w:color w:val="202020"/>
          <w:sz w:val="24"/>
        </w:rPr>
        <w:t>.</w:t>
      </w:r>
      <w:r w:rsidRPr="6992E00A">
        <w:rPr>
          <w:rFonts w:ascii="Times New Roman" w:hAnsi="Times New Roman"/>
          <w:color w:val="202020"/>
          <w:sz w:val="24"/>
        </w:rPr>
        <w:t xml:space="preserve"> Visiiditasu nõudmine </w:t>
      </w:r>
      <w:r w:rsidRPr="6992E00A" w:rsidR="180606BD">
        <w:rPr>
          <w:rFonts w:ascii="Times New Roman" w:hAnsi="Times New Roman"/>
          <w:color w:val="202020"/>
          <w:sz w:val="24"/>
        </w:rPr>
        <w:t>olukorras, kus visiiti ei toimu</w:t>
      </w:r>
      <w:r w:rsidRPr="6992E00A" w:rsidR="4963F32C">
        <w:rPr>
          <w:rFonts w:ascii="Times New Roman" w:hAnsi="Times New Roman"/>
          <w:color w:val="202020"/>
          <w:sz w:val="24"/>
        </w:rPr>
        <w:t>,</w:t>
      </w:r>
      <w:r w:rsidRPr="6992E00A" w:rsidR="3F472B64">
        <w:rPr>
          <w:rFonts w:ascii="Times New Roman" w:hAnsi="Times New Roman"/>
          <w:color w:val="202020"/>
          <w:sz w:val="24"/>
        </w:rPr>
        <w:t xml:space="preserve"> </w:t>
      </w:r>
      <w:r w:rsidRPr="6992E00A">
        <w:rPr>
          <w:rFonts w:ascii="Times New Roman" w:hAnsi="Times New Roman"/>
          <w:color w:val="202020"/>
          <w:sz w:val="24"/>
        </w:rPr>
        <w:t>oleks ebaõiglane.</w:t>
      </w:r>
      <w:r w:rsidRPr="6992E00A" w:rsidR="354B2C3C">
        <w:rPr>
          <w:rFonts w:ascii="Times New Roman" w:hAnsi="Times New Roman"/>
          <w:color w:val="202020"/>
          <w:sz w:val="24"/>
        </w:rPr>
        <w:t xml:space="preserve"> V</w:t>
      </w:r>
      <w:r w:rsidRPr="6992E00A">
        <w:rPr>
          <w:rFonts w:ascii="Times New Roman" w:hAnsi="Times New Roman"/>
          <w:color w:val="202020"/>
          <w:sz w:val="24"/>
        </w:rPr>
        <w:t>isiiditasu puudumise sätestamine e-konsultatsiooni korral on kooskõlas Ra</w:t>
      </w:r>
      <w:r w:rsidRPr="6992E00A" w:rsidR="354B2C3C">
        <w:rPr>
          <w:rFonts w:ascii="Times New Roman" w:hAnsi="Times New Roman"/>
          <w:color w:val="202020"/>
          <w:sz w:val="24"/>
        </w:rPr>
        <w:t>KSi</w:t>
      </w:r>
      <w:r w:rsidRPr="6992E00A">
        <w:rPr>
          <w:rFonts w:ascii="Times New Roman" w:hAnsi="Times New Roman"/>
          <w:color w:val="202020"/>
          <w:sz w:val="24"/>
        </w:rPr>
        <w:t xml:space="preserve"> põhimõtetega, olles samas õiglane ja läbipaistev nii patsientide kui ka teenusepakkujate suhtes.</w:t>
      </w:r>
      <w:r w:rsidRPr="6992E00A" w:rsidR="364CEB23">
        <w:rPr>
          <w:rFonts w:ascii="Times New Roman" w:hAnsi="Times New Roman"/>
          <w:color w:val="202020"/>
          <w:sz w:val="24"/>
        </w:rPr>
        <w:t xml:space="preserve"> Juhul, kui </w:t>
      </w:r>
      <w:r w:rsidRPr="6992E00A" w:rsidR="4A858CA4">
        <w:rPr>
          <w:rFonts w:ascii="Times New Roman" w:hAnsi="Times New Roman"/>
          <w:color w:val="202020"/>
          <w:sz w:val="24"/>
        </w:rPr>
        <w:t>e-konsultatsiooni raames selgub vajadus patsiendi vastuvõtule kutsumiseks, kohaldub tavapärane visiiditasu.</w:t>
      </w:r>
    </w:p>
    <w:p w:rsidRPr="00977BD9" w:rsidR="00833568" w:rsidP="00C376E7" w:rsidRDefault="00833568" w14:paraId="59BD4FD8" w14:textId="5370EAD8">
      <w:pPr>
        <w:rPr>
          <w:rFonts w:ascii="Times New Roman" w:hAnsi="Times New Roman"/>
          <w:b/>
          <w:bCs/>
          <w:sz w:val="24"/>
        </w:rPr>
      </w:pPr>
    </w:p>
    <w:p w:rsidR="006D0931" w:rsidP="00C376E7" w:rsidRDefault="00530508" w14:paraId="6344E2A0" w14:textId="555184A9">
      <w:pPr>
        <w:rPr>
          <w:rFonts w:ascii="Times New Roman" w:hAnsi="Times New Roman"/>
          <w:sz w:val="24"/>
        </w:rPr>
      </w:pPr>
      <w:r w:rsidRPr="33CE0D01">
        <w:rPr>
          <w:rFonts w:ascii="Times New Roman" w:hAnsi="Times New Roman"/>
          <w:b/>
          <w:bCs/>
          <w:sz w:val="24"/>
        </w:rPr>
        <w:lastRenderedPageBreak/>
        <w:t>Eelnõu §-s 2</w:t>
      </w:r>
      <w:r w:rsidRPr="33CE0D01">
        <w:rPr>
          <w:rFonts w:ascii="Times New Roman" w:hAnsi="Times New Roman"/>
          <w:sz w:val="24"/>
        </w:rPr>
        <w:t xml:space="preserve"> sätestatakse seaduse jõustumine. Eelnõu jõustub </w:t>
      </w:r>
      <w:r w:rsidR="00644174">
        <w:rPr>
          <w:rFonts w:ascii="Times New Roman" w:hAnsi="Times New Roman"/>
          <w:sz w:val="24"/>
        </w:rPr>
        <w:t>01.0</w:t>
      </w:r>
      <w:r w:rsidR="00D241C9">
        <w:rPr>
          <w:rFonts w:ascii="Times New Roman" w:hAnsi="Times New Roman"/>
          <w:sz w:val="24"/>
        </w:rPr>
        <w:t>4</w:t>
      </w:r>
      <w:r w:rsidR="00644174">
        <w:rPr>
          <w:rFonts w:ascii="Times New Roman" w:hAnsi="Times New Roman"/>
          <w:sz w:val="24"/>
        </w:rPr>
        <w:t>.</w:t>
      </w:r>
      <w:r w:rsidRPr="33CE0D01">
        <w:rPr>
          <w:rFonts w:ascii="Times New Roman" w:hAnsi="Times New Roman"/>
          <w:sz w:val="24"/>
        </w:rPr>
        <w:t>202</w:t>
      </w:r>
      <w:r w:rsidRPr="33CE0D01" w:rsidR="00564CDE">
        <w:rPr>
          <w:rFonts w:ascii="Times New Roman" w:hAnsi="Times New Roman"/>
          <w:sz w:val="24"/>
        </w:rPr>
        <w:t>6</w:t>
      </w:r>
      <w:r w:rsidRPr="33CE0D01" w:rsidR="362E39D8">
        <w:rPr>
          <w:rFonts w:ascii="Times New Roman" w:hAnsi="Times New Roman"/>
          <w:sz w:val="24"/>
        </w:rPr>
        <w:t>, mis võimaldab sujuva ülemineku muudetud teenusekorraldusele ning tagab teenuseosutajatele vaja</w:t>
      </w:r>
      <w:r w:rsidRPr="33CE0D01" w:rsidR="6F93B707">
        <w:rPr>
          <w:rFonts w:ascii="Times New Roman" w:hAnsi="Times New Roman"/>
          <w:sz w:val="24"/>
        </w:rPr>
        <w:t>dusel</w:t>
      </w:r>
      <w:r w:rsidRPr="33CE0D01" w:rsidR="362E39D8">
        <w:rPr>
          <w:rFonts w:ascii="Times New Roman" w:hAnsi="Times New Roman"/>
          <w:sz w:val="24"/>
        </w:rPr>
        <w:t xml:space="preserve"> töökorralduslike protsessid</w:t>
      </w:r>
      <w:r w:rsidRPr="33CE0D01" w:rsidR="026590BB">
        <w:rPr>
          <w:rFonts w:ascii="Times New Roman" w:hAnsi="Times New Roman"/>
          <w:sz w:val="24"/>
        </w:rPr>
        <w:t xml:space="preserve">e kohaldamiseks </w:t>
      </w:r>
      <w:r w:rsidRPr="33CE0D01" w:rsidR="472ED057">
        <w:rPr>
          <w:rFonts w:ascii="Times New Roman" w:hAnsi="Times New Roman"/>
          <w:sz w:val="24"/>
        </w:rPr>
        <w:t xml:space="preserve">lisaaja. </w:t>
      </w:r>
    </w:p>
    <w:p w:rsidR="00644174" w:rsidP="00C376E7" w:rsidRDefault="00644174" w14:paraId="08EC138E" w14:textId="77777777">
      <w:pPr>
        <w:rPr>
          <w:rFonts w:ascii="Times New Roman" w:hAnsi="Times New Roman"/>
          <w:sz w:val="24"/>
        </w:rPr>
      </w:pPr>
    </w:p>
    <w:p w:rsidRPr="00477FF8" w:rsidR="00477FF8" w:rsidP="00C376E7" w:rsidRDefault="00C64B8F" w14:paraId="6CDC43DC" w14:textId="7DD82FFA">
      <w:pPr>
        <w:rPr>
          <w:rFonts w:ascii="Times New Roman" w:hAnsi="Times New Roman"/>
          <w:sz w:val="24"/>
        </w:rPr>
      </w:pPr>
      <w:r w:rsidRPr="230D6F1A">
        <w:rPr>
          <w:rFonts w:ascii="Times New Roman" w:hAnsi="Times New Roman"/>
          <w:sz w:val="24"/>
        </w:rPr>
        <w:t>Eelnõu</w:t>
      </w:r>
      <w:r w:rsidRPr="00477FF8" w:rsidR="00477FF8">
        <w:rPr>
          <w:rFonts w:ascii="Times New Roman" w:hAnsi="Times New Roman"/>
          <w:sz w:val="24"/>
        </w:rPr>
        <w:t xml:space="preserve"> § 1 punkt </w:t>
      </w:r>
      <w:r w:rsidRPr="230D6F1A">
        <w:rPr>
          <w:rFonts w:ascii="Times New Roman" w:hAnsi="Times New Roman"/>
          <w:sz w:val="24"/>
        </w:rPr>
        <w:t>2</w:t>
      </w:r>
      <w:r w:rsidRPr="00477FF8" w:rsidR="00477FF8">
        <w:rPr>
          <w:rFonts w:ascii="Times New Roman" w:hAnsi="Times New Roman"/>
          <w:sz w:val="24"/>
        </w:rPr>
        <w:t xml:space="preserve"> jõustub </w:t>
      </w:r>
      <w:r>
        <w:rPr>
          <w:rFonts w:ascii="Times New Roman" w:hAnsi="Times New Roman"/>
          <w:sz w:val="24"/>
        </w:rPr>
        <w:t>01.01.</w:t>
      </w:r>
      <w:r w:rsidRPr="00477FF8" w:rsidR="00477FF8">
        <w:rPr>
          <w:rFonts w:ascii="Times New Roman" w:hAnsi="Times New Roman"/>
          <w:sz w:val="24"/>
        </w:rPr>
        <w:t>2027. Psühhiaatria eriala vajab pikendatud üleminekuaega muudatuse ettevalmistamiseks.</w:t>
      </w:r>
      <w:r w:rsidR="005C6F22">
        <w:rPr>
          <w:rFonts w:ascii="Times New Roman" w:hAnsi="Times New Roman"/>
          <w:sz w:val="24"/>
        </w:rPr>
        <w:t xml:space="preserve"> Vajalikud on täiendavad arutelud perearstide, vaimse tervise teekonna spetsialistide ning psühhiaatritega, et tagada lisameetmed turvalise patsienditeekonna võimestamiseks.</w:t>
      </w:r>
      <w:r w:rsidR="004E61E4">
        <w:rPr>
          <w:rFonts w:ascii="Times New Roman" w:hAnsi="Times New Roman"/>
          <w:sz w:val="24"/>
        </w:rPr>
        <w:t xml:space="preserve"> </w:t>
      </w:r>
      <w:r w:rsidRPr="00477FF8" w:rsidR="00477FF8">
        <w:rPr>
          <w:rFonts w:ascii="Times New Roman" w:hAnsi="Times New Roman"/>
          <w:sz w:val="24"/>
        </w:rPr>
        <w:t>Samuti on vaja kokku leppida vaimse tervise meeskonnaliikmete roll patsienditeekonnal, et maandada patsiendi raviteekonnalt välja kukkumise riski.</w:t>
      </w:r>
    </w:p>
    <w:p w:rsidRPr="00477FF8" w:rsidR="006D0931" w:rsidP="00C376E7" w:rsidRDefault="006D0931" w14:paraId="64B70F88" w14:textId="77777777">
      <w:pPr>
        <w:rPr>
          <w:rFonts w:ascii="Times New Roman" w:hAnsi="Times New Roman"/>
          <w:sz w:val="24"/>
        </w:rPr>
      </w:pPr>
    </w:p>
    <w:p w:rsidRPr="00977BD9" w:rsidR="006D0931" w:rsidP="00C376E7" w:rsidRDefault="007E26D6" w14:paraId="5DDBB476" w14:textId="041DB558">
      <w:pPr>
        <w:rPr>
          <w:rFonts w:ascii="Times New Roman" w:hAnsi="Times New Roman"/>
          <w:b/>
          <w:bCs/>
          <w:sz w:val="24"/>
        </w:rPr>
      </w:pPr>
      <w:r>
        <w:rPr>
          <w:rFonts w:ascii="Times New Roman" w:hAnsi="Times New Roman"/>
          <w:b/>
          <w:bCs/>
          <w:sz w:val="24"/>
        </w:rPr>
        <w:t>4</w:t>
      </w:r>
      <w:r w:rsidRPr="33CE0D01" w:rsidR="006D0931">
        <w:rPr>
          <w:rFonts w:ascii="Times New Roman" w:hAnsi="Times New Roman"/>
          <w:b/>
          <w:bCs/>
          <w:sz w:val="24"/>
        </w:rPr>
        <w:t>.</w:t>
      </w:r>
      <w:r w:rsidR="0000486C">
        <w:t xml:space="preserve"> </w:t>
      </w:r>
      <w:r w:rsidRPr="33CE0D01" w:rsidR="006D0931">
        <w:rPr>
          <w:rFonts w:ascii="Times New Roman" w:hAnsi="Times New Roman"/>
          <w:b/>
          <w:bCs/>
          <w:sz w:val="24"/>
        </w:rPr>
        <w:t>Eelnõu terminoloogia</w:t>
      </w:r>
    </w:p>
    <w:p w:rsidRPr="00512624" w:rsidR="33CE0D01" w:rsidP="00C376E7" w:rsidRDefault="33CE0D01" w14:paraId="5A045F1A" w14:textId="62869153">
      <w:pPr>
        <w:rPr>
          <w:rFonts w:ascii="Times New Roman" w:hAnsi="Times New Roman"/>
          <w:b/>
          <w:bCs/>
          <w:sz w:val="24"/>
        </w:rPr>
      </w:pPr>
    </w:p>
    <w:p w:rsidR="005B3E86" w:rsidP="4AC50262" w:rsidRDefault="261209D5" w14:paraId="054D9390" w14:textId="75999CFD">
      <w:pPr>
        <w:rPr>
          <w:rFonts w:ascii="Times New Roman" w:hAnsi="Times New Roman"/>
          <w:color w:val="000000" w:themeColor="text1"/>
          <w:sz w:val="24"/>
          <w:szCs w:val="24"/>
        </w:rPr>
      </w:pPr>
      <w:r w:rsidRPr="5DFE4CE4" w:rsidR="261209D5">
        <w:rPr>
          <w:rFonts w:ascii="Times New Roman" w:hAnsi="Times New Roman"/>
          <w:color w:val="000000" w:themeColor="text1" w:themeTint="FF" w:themeShade="FF"/>
          <w:sz w:val="24"/>
          <w:szCs w:val="24"/>
        </w:rPr>
        <w:t xml:space="preserve">Eelnõuga </w:t>
      </w:r>
      <w:r w:rsidRPr="5DFE4CE4" w:rsidR="00CE2514">
        <w:rPr>
          <w:rFonts w:ascii="Times New Roman" w:hAnsi="Times New Roman"/>
          <w:color w:val="000000" w:themeColor="text1" w:themeTint="FF" w:themeShade="FF"/>
          <w:sz w:val="24"/>
          <w:szCs w:val="24"/>
        </w:rPr>
        <w:t>tuuakse</w:t>
      </w:r>
      <w:r w:rsidRPr="5DFE4CE4" w:rsidR="00CE2514">
        <w:rPr>
          <w:rFonts w:ascii="Times New Roman" w:hAnsi="Times New Roman"/>
          <w:color w:val="000000" w:themeColor="text1" w:themeTint="FF" w:themeShade="FF"/>
          <w:sz w:val="24"/>
          <w:szCs w:val="24"/>
        </w:rPr>
        <w:t xml:space="preserve"> </w:t>
      </w:r>
      <w:r w:rsidRPr="5DFE4CE4" w:rsidR="261209D5">
        <w:rPr>
          <w:rFonts w:ascii="Times New Roman" w:hAnsi="Times New Roman"/>
          <w:color w:val="000000" w:themeColor="text1" w:themeTint="FF" w:themeShade="FF"/>
          <w:sz w:val="24"/>
          <w:szCs w:val="24"/>
        </w:rPr>
        <w:t xml:space="preserve">selguse huvides </w:t>
      </w:r>
      <w:r w:rsidRPr="5DFE4CE4" w:rsidR="008F3480">
        <w:rPr>
          <w:rFonts w:ascii="Times New Roman" w:hAnsi="Times New Roman"/>
          <w:color w:val="000000" w:themeColor="text1" w:themeTint="FF" w:themeShade="FF"/>
          <w:sz w:val="24"/>
          <w:szCs w:val="24"/>
        </w:rPr>
        <w:t>seaduse taseme</w:t>
      </w:r>
      <w:r w:rsidRPr="5DFE4CE4" w:rsidR="00AF06D7">
        <w:rPr>
          <w:rFonts w:ascii="Times New Roman" w:hAnsi="Times New Roman"/>
          <w:color w:val="000000" w:themeColor="text1" w:themeTint="FF" w:themeShade="FF"/>
          <w:sz w:val="24"/>
          <w:szCs w:val="24"/>
        </w:rPr>
        <w:t>le</w:t>
      </w:r>
      <w:r w:rsidRPr="5DFE4CE4" w:rsidR="261209D5">
        <w:rPr>
          <w:rFonts w:ascii="Times New Roman" w:hAnsi="Times New Roman"/>
          <w:color w:val="000000" w:themeColor="text1" w:themeTint="FF" w:themeShade="FF"/>
          <w:sz w:val="24"/>
          <w:szCs w:val="24"/>
        </w:rPr>
        <w:t xml:space="preserve"> </w:t>
      </w:r>
      <w:ins w:author="Johanna Maria Kosk - JUSTDIGI" w:date="2025-10-24T09:45:32.331Z" w:id="782261929">
        <w:r w:rsidRPr="5DFE4CE4" w:rsidR="507DC6E0">
          <w:rPr>
            <w:rFonts w:ascii="Times New Roman" w:hAnsi="Times New Roman"/>
            <w:color w:val="000000" w:themeColor="text1" w:themeTint="FF" w:themeShade="FF"/>
            <w:sz w:val="24"/>
            <w:szCs w:val="24"/>
          </w:rPr>
          <w:t>termin</w:t>
        </w:r>
      </w:ins>
      <w:del w:author="Johanna Maria Kosk - JUSTDIGI" w:date="2025-10-24T09:45:24.747Z" w:id="779505501">
        <w:r w:rsidRPr="5DFE4CE4" w:rsidDel="261209D5">
          <w:rPr>
            <w:rFonts w:ascii="Times New Roman" w:hAnsi="Times New Roman"/>
            <w:color w:val="000000" w:themeColor="text1" w:themeTint="FF" w:themeShade="FF"/>
            <w:sz w:val="24"/>
            <w:szCs w:val="24"/>
          </w:rPr>
          <w:delText>mõiste</w:delText>
        </w:r>
      </w:del>
      <w:r w:rsidRPr="5DFE4CE4" w:rsidR="261209D5">
        <w:rPr>
          <w:rFonts w:ascii="Times New Roman" w:hAnsi="Times New Roman"/>
          <w:color w:val="000000" w:themeColor="text1" w:themeTint="FF" w:themeShade="FF"/>
          <w:sz w:val="24"/>
          <w:szCs w:val="24"/>
        </w:rPr>
        <w:t xml:space="preserve"> e-konsultatsioon</w:t>
      </w:r>
      <w:r w:rsidRPr="5DFE4CE4" w:rsidR="789C328D">
        <w:rPr>
          <w:rFonts w:ascii="Times New Roman" w:hAnsi="Times New Roman"/>
          <w:color w:val="000000" w:themeColor="text1" w:themeTint="FF" w:themeShade="FF"/>
          <w:sz w:val="24"/>
          <w:szCs w:val="24"/>
        </w:rPr>
        <w:t>.</w:t>
      </w:r>
      <w:r w:rsidRPr="5DFE4CE4" w:rsidR="261209D5">
        <w:rPr>
          <w:rFonts w:ascii="Times New Roman" w:hAnsi="Times New Roman"/>
          <w:color w:val="000000" w:themeColor="text1" w:themeTint="FF" w:themeShade="FF"/>
          <w:sz w:val="24"/>
          <w:szCs w:val="24"/>
        </w:rPr>
        <w:t xml:space="preserve"> E-konsultatsioon on käesoleva seaduse tähenduses tervise infosüsteemi vahendusel kahe </w:t>
      </w:r>
      <w:r w:rsidRPr="5DFE4CE4" w:rsidR="722C0A00">
        <w:rPr>
          <w:rFonts w:ascii="Times New Roman" w:hAnsi="Times New Roman"/>
          <w:color w:val="000000" w:themeColor="text1" w:themeTint="FF" w:themeShade="FF"/>
          <w:sz w:val="24"/>
          <w:szCs w:val="24"/>
        </w:rPr>
        <w:t>tervishoiutöötaja</w:t>
      </w:r>
      <w:r w:rsidRPr="5DFE4CE4" w:rsidR="261209D5">
        <w:rPr>
          <w:rFonts w:ascii="Times New Roman" w:hAnsi="Times New Roman"/>
          <w:color w:val="000000" w:themeColor="text1" w:themeTint="FF" w:themeShade="FF"/>
          <w:sz w:val="24"/>
          <w:szCs w:val="24"/>
        </w:rPr>
        <w:t xml:space="preserve"> vaheline e-konsultatsiooni saatekirja alusel toimuv nõustamine</w:t>
      </w:r>
      <w:r w:rsidRPr="5DFE4CE4" w:rsidR="02D42CC7">
        <w:rPr>
          <w:rFonts w:ascii="Times New Roman" w:hAnsi="Times New Roman"/>
          <w:color w:val="000000" w:themeColor="text1" w:themeTint="FF" w:themeShade="FF"/>
          <w:sz w:val="24"/>
          <w:szCs w:val="24"/>
        </w:rPr>
        <w:t xml:space="preserve"> või </w:t>
      </w:r>
      <w:r w:rsidRPr="5DFE4CE4" w:rsidR="261209D5">
        <w:rPr>
          <w:rFonts w:ascii="Times New Roman" w:hAnsi="Times New Roman"/>
          <w:color w:val="000000" w:themeColor="text1" w:themeTint="FF" w:themeShade="FF"/>
          <w:sz w:val="24"/>
          <w:szCs w:val="24"/>
        </w:rPr>
        <w:t xml:space="preserve">konsultatsioon kindlustatud isiku tervisega seoses haiguse diagnoosi täpsustamiseks või uuringute ja ravi määramiseks, mille tulemusena konsulteeriv </w:t>
      </w:r>
      <w:r w:rsidRPr="5DFE4CE4" w:rsidR="009C6B4F">
        <w:rPr>
          <w:rFonts w:ascii="Times New Roman" w:hAnsi="Times New Roman"/>
          <w:color w:val="000000" w:themeColor="text1" w:themeTint="FF" w:themeShade="FF"/>
          <w:sz w:val="24"/>
          <w:szCs w:val="24"/>
        </w:rPr>
        <w:t xml:space="preserve">tervishoiutöötaja </w:t>
      </w:r>
      <w:r w:rsidRPr="5DFE4CE4" w:rsidR="261209D5">
        <w:rPr>
          <w:rFonts w:ascii="Times New Roman" w:hAnsi="Times New Roman"/>
          <w:color w:val="000000" w:themeColor="text1" w:themeTint="FF" w:themeShade="FF"/>
          <w:sz w:val="24"/>
          <w:szCs w:val="24"/>
        </w:rPr>
        <w:t xml:space="preserve">nõustab juhtumi osas kirjalikult või määrab vajadusel kindlustatud isikule vastuvõtu aja ambulatoorse eriarstiabi või </w:t>
      </w:r>
      <w:r w:rsidRPr="5DFE4CE4" w:rsidR="261209D5">
        <w:rPr>
          <w:rFonts w:ascii="Times New Roman" w:hAnsi="Times New Roman"/>
          <w:color w:val="000000" w:themeColor="text1" w:themeTint="FF" w:themeShade="FF"/>
          <w:sz w:val="24"/>
          <w:szCs w:val="24"/>
        </w:rPr>
        <w:t>õendusabi</w:t>
      </w:r>
      <w:r w:rsidRPr="5DFE4CE4" w:rsidR="261209D5">
        <w:rPr>
          <w:rFonts w:ascii="Times New Roman" w:hAnsi="Times New Roman"/>
          <w:color w:val="000000" w:themeColor="text1" w:themeTint="FF" w:themeShade="FF"/>
          <w:sz w:val="24"/>
          <w:szCs w:val="24"/>
        </w:rPr>
        <w:t xml:space="preserve"> osutamiseks. </w:t>
      </w:r>
    </w:p>
    <w:p w:rsidR="005B3E86" w:rsidP="00C376E7" w:rsidRDefault="005B3E86" w14:paraId="4CF9143E" w14:textId="77777777">
      <w:pPr>
        <w:rPr>
          <w:rFonts w:ascii="Times New Roman" w:hAnsi="Times New Roman"/>
          <w:color w:val="000000" w:themeColor="text1"/>
          <w:sz w:val="24"/>
        </w:rPr>
      </w:pPr>
    </w:p>
    <w:p w:rsidRPr="00512624" w:rsidR="261209D5" w:rsidP="5DFE4CE4" w:rsidRDefault="00CE2514" w14:paraId="298FD431" w14:textId="03422538">
      <w:pPr>
        <w:rPr>
          <w:rFonts w:ascii="Times New Roman" w:hAnsi="Times New Roman"/>
          <w:color w:val="000000" w:themeColor="text1"/>
          <w:sz w:val="24"/>
          <w:szCs w:val="24"/>
        </w:rPr>
      </w:pPr>
      <w:ins w:author="Johanna Maria Kosk - JUSTDIGI" w:date="2025-10-24T10:25:34.121Z" w:id="312458033">
        <w:r w:rsidRPr="5DFE4CE4" w:rsidR="63970AEB">
          <w:rPr>
            <w:rFonts w:ascii="Times New Roman" w:hAnsi="Times New Roman"/>
            <w:color w:val="000000" w:themeColor="text1" w:themeTint="FF" w:themeShade="FF"/>
            <w:sz w:val="24"/>
            <w:szCs w:val="24"/>
          </w:rPr>
          <w:t>Termin</w:t>
        </w:r>
      </w:ins>
      <w:del w:author="Johanna Maria Kosk - JUSTDIGI" w:date="2025-10-24T10:25:29.381Z" w:id="1460049566">
        <w:r w:rsidRPr="5DFE4CE4" w:rsidDel="00CE2514">
          <w:rPr>
            <w:rFonts w:ascii="Times New Roman" w:hAnsi="Times New Roman"/>
            <w:color w:val="000000" w:themeColor="text1" w:themeTint="FF" w:themeShade="FF"/>
            <w:sz w:val="24"/>
            <w:szCs w:val="24"/>
          </w:rPr>
          <w:delText>Mõiste</w:delText>
        </w:r>
      </w:del>
      <w:r w:rsidRPr="5DFE4CE4" w:rsidR="00CE2514">
        <w:rPr>
          <w:rFonts w:ascii="Times New Roman" w:hAnsi="Times New Roman"/>
          <w:color w:val="000000" w:themeColor="text1" w:themeTint="FF" w:themeShade="FF"/>
          <w:sz w:val="24"/>
          <w:szCs w:val="24"/>
        </w:rPr>
        <w:t xml:space="preserve"> ei muuda </w:t>
      </w:r>
      <w:r w:rsidRPr="5DFE4CE4" w:rsidR="005B3E86">
        <w:rPr>
          <w:rFonts w:ascii="Times New Roman" w:hAnsi="Times New Roman"/>
          <w:color w:val="000000" w:themeColor="text1" w:themeTint="FF" w:themeShade="FF"/>
          <w:sz w:val="24"/>
          <w:szCs w:val="24"/>
        </w:rPr>
        <w:t xml:space="preserve">käesoleval ajal rakendusaktides </w:t>
      </w:r>
      <w:r w:rsidRPr="5DFE4CE4" w:rsidR="00CE2514">
        <w:rPr>
          <w:rFonts w:ascii="Times New Roman" w:hAnsi="Times New Roman"/>
          <w:color w:val="000000" w:themeColor="text1" w:themeTint="FF" w:themeShade="FF"/>
          <w:sz w:val="24"/>
          <w:szCs w:val="24"/>
        </w:rPr>
        <w:t xml:space="preserve">kasutusel </w:t>
      </w:r>
      <w:r w:rsidRPr="5DFE4CE4" w:rsidR="005B3E86">
        <w:rPr>
          <w:rFonts w:ascii="Times New Roman" w:hAnsi="Times New Roman"/>
          <w:color w:val="000000" w:themeColor="text1" w:themeTint="FF" w:themeShade="FF"/>
          <w:sz w:val="24"/>
          <w:szCs w:val="24"/>
        </w:rPr>
        <w:t xml:space="preserve">olevat </w:t>
      </w:r>
      <w:ins w:author="Johanna Maria Kosk - JUSTDIGI" w:date="2025-10-24T10:25:46.742Z" w:id="971061777">
        <w:r w:rsidRPr="5DFE4CE4" w:rsidR="44406704">
          <w:rPr>
            <w:rFonts w:ascii="Times New Roman" w:hAnsi="Times New Roman"/>
            <w:color w:val="000000" w:themeColor="text1" w:themeTint="FF" w:themeShade="FF"/>
            <w:sz w:val="24"/>
            <w:szCs w:val="24"/>
          </w:rPr>
          <w:t>terminit</w:t>
        </w:r>
      </w:ins>
      <w:del w:author="Johanna Maria Kosk - JUSTDIGI" w:date="2025-10-24T10:25:42.605Z" w:id="926945462">
        <w:r w:rsidRPr="5DFE4CE4" w:rsidDel="00CE2514">
          <w:rPr>
            <w:rFonts w:ascii="Times New Roman" w:hAnsi="Times New Roman"/>
            <w:color w:val="000000" w:themeColor="text1" w:themeTint="FF" w:themeShade="FF"/>
            <w:sz w:val="24"/>
            <w:szCs w:val="24"/>
          </w:rPr>
          <w:delText>mõistet</w:delText>
        </w:r>
      </w:del>
      <w:r w:rsidRPr="5DFE4CE4" w:rsidR="00CE2514">
        <w:rPr>
          <w:rFonts w:ascii="Times New Roman" w:hAnsi="Times New Roman"/>
          <w:color w:val="000000" w:themeColor="text1" w:themeTint="FF" w:themeShade="FF"/>
          <w:sz w:val="24"/>
          <w:szCs w:val="24"/>
        </w:rPr>
        <w:t xml:space="preserve"> ja selle </w:t>
      </w:r>
      <w:r w:rsidRPr="5DFE4CE4" w:rsidR="002034BC">
        <w:rPr>
          <w:rFonts w:ascii="Times New Roman" w:hAnsi="Times New Roman"/>
          <w:color w:val="000000" w:themeColor="text1" w:themeTint="FF" w:themeShade="FF"/>
          <w:sz w:val="24"/>
          <w:szCs w:val="24"/>
        </w:rPr>
        <w:t>tähendust.</w:t>
      </w:r>
    </w:p>
    <w:p w:rsidRPr="00512624" w:rsidR="006D0931" w:rsidP="00C376E7" w:rsidRDefault="006D0931" w14:paraId="7CAC3AB6" w14:textId="77777777">
      <w:pPr>
        <w:pStyle w:val="Loendilik"/>
        <w:numPr>
          <w:ilvl w:val="0"/>
          <w:numId w:val="15"/>
        </w:numPr>
        <w:ind w:left="0" w:firstLine="0"/>
        <w:rPr>
          <w:rFonts w:ascii="Times New Roman" w:hAnsi="Times New Roman"/>
          <w:b/>
          <w:bCs/>
          <w:sz w:val="24"/>
        </w:rPr>
        <w:sectPr w:rsidRPr="00512624" w:rsidR="006D0931" w:rsidSect="006D0931">
          <w:type w:val="continuous"/>
          <w:pgSz w:w="11906" w:h="16838" w:orient="portrait"/>
          <w:pgMar w:top="1418" w:right="680" w:bottom="1418" w:left="1701" w:header="680" w:footer="680" w:gutter="0"/>
          <w:cols w:space="708"/>
          <w:docGrid w:linePitch="360"/>
        </w:sectPr>
      </w:pPr>
    </w:p>
    <w:p w:rsidRPr="00512624" w:rsidR="006D0931" w:rsidP="00C376E7" w:rsidRDefault="006D0931" w14:paraId="765548F5" w14:textId="77777777">
      <w:pPr>
        <w:rPr>
          <w:rFonts w:ascii="Times New Roman" w:hAnsi="Times New Roman"/>
          <w:sz w:val="24"/>
          <w:lang w:eastAsia="et-EE"/>
        </w:rPr>
      </w:pPr>
    </w:p>
    <w:p w:rsidRPr="00512624" w:rsidR="006D0931" w:rsidP="00C376E7" w:rsidRDefault="004D5D2D" w14:paraId="40DCCE1F" w14:textId="6E97C2C9">
      <w:pPr>
        <w:rPr>
          <w:rFonts w:ascii="Times New Roman" w:hAnsi="Times New Roman"/>
          <w:sz w:val="24"/>
        </w:rPr>
      </w:pPr>
      <w:r>
        <w:rPr>
          <w:rFonts w:ascii="Times New Roman" w:hAnsi="Times New Roman"/>
          <w:b/>
          <w:bCs/>
          <w:sz w:val="24"/>
        </w:rPr>
        <w:t>5</w:t>
      </w:r>
      <w:r w:rsidRPr="33CE0D01" w:rsidR="006D0931">
        <w:rPr>
          <w:rFonts w:ascii="Times New Roman" w:hAnsi="Times New Roman"/>
          <w:b/>
          <w:bCs/>
          <w:sz w:val="24"/>
        </w:rPr>
        <w:t>.</w:t>
      </w:r>
      <w:r w:rsidR="0000486C">
        <w:t xml:space="preserve"> </w:t>
      </w:r>
      <w:r w:rsidRPr="00977BD9" w:rsidR="006D0931">
        <w:rPr>
          <w:rFonts w:ascii="Times New Roman" w:hAnsi="Times New Roman"/>
          <w:b/>
          <w:bCs/>
          <w:sz w:val="24"/>
        </w:rPr>
        <w:t>Eelnõu vastavus Euroopa Liidu õigusele</w:t>
      </w:r>
    </w:p>
    <w:p w:rsidRPr="00512624" w:rsidR="006D0931" w:rsidP="00C376E7" w:rsidRDefault="006D0931" w14:paraId="71DC637C" w14:textId="77777777">
      <w:pPr>
        <w:rPr>
          <w:rFonts w:ascii="Times New Roman" w:hAnsi="Times New Roman"/>
          <w:sz w:val="24"/>
        </w:rPr>
      </w:pPr>
    </w:p>
    <w:p w:rsidRPr="0071148E" w:rsidR="006D0931" w:rsidP="00C376E7" w:rsidRDefault="006D0931" w14:paraId="2EE17F4A" w14:textId="77777777">
      <w:pPr>
        <w:rPr>
          <w:rFonts w:ascii="Times New Roman" w:hAnsi="Times New Roman"/>
          <w:sz w:val="24"/>
        </w:rPr>
        <w:sectPr w:rsidRPr="0071148E" w:rsidR="006D0931" w:rsidSect="006D0931">
          <w:type w:val="continuous"/>
          <w:pgSz w:w="11906" w:h="16838" w:orient="portrait"/>
          <w:pgMar w:top="1418" w:right="680" w:bottom="1418" w:left="1701" w:header="680" w:footer="680" w:gutter="0"/>
          <w:cols w:space="708"/>
          <w:docGrid w:linePitch="360"/>
        </w:sectPr>
      </w:pPr>
    </w:p>
    <w:p w:rsidRPr="00512624" w:rsidR="006D0931" w:rsidP="00C376E7" w:rsidRDefault="006D0931" w14:paraId="1BDCFB73" w14:textId="3597F854">
      <w:pPr>
        <w:pStyle w:val="Vahedeta"/>
        <w:rPr>
          <w:i/>
          <w:iCs/>
          <w:lang w:val="et-EE"/>
        </w:rPr>
      </w:pPr>
      <w:r w:rsidRPr="00512624">
        <w:rPr>
          <w:lang w:val="et-EE"/>
        </w:rPr>
        <w:t xml:space="preserve">Eelnõu </w:t>
      </w:r>
      <w:r w:rsidRPr="00512624" w:rsidR="002330EC">
        <w:rPr>
          <w:lang w:val="et-EE"/>
        </w:rPr>
        <w:t xml:space="preserve">ei ole seotud Euroopa Liidu õigusega. </w:t>
      </w:r>
    </w:p>
    <w:p w:rsidRPr="00512624" w:rsidR="006D0931" w:rsidP="00C376E7" w:rsidRDefault="006D0931" w14:paraId="07A71BC9" w14:textId="77777777">
      <w:pPr>
        <w:rPr>
          <w:rFonts w:ascii="Times New Roman" w:hAnsi="Times New Roman"/>
          <w:i/>
          <w:iCs/>
          <w:sz w:val="24"/>
        </w:rPr>
      </w:pPr>
    </w:p>
    <w:p w:rsidRPr="0071148E" w:rsidR="006D0931" w:rsidP="00C376E7" w:rsidRDefault="00105921" w14:paraId="257E9BBA" w14:textId="39F762E0">
      <w:pPr>
        <w:rPr>
          <w:rFonts w:ascii="Times New Roman" w:hAnsi="Times New Roman"/>
          <w:b/>
          <w:bCs/>
          <w:sz w:val="24"/>
        </w:rPr>
      </w:pPr>
      <w:r>
        <w:rPr>
          <w:rFonts w:ascii="Times New Roman" w:hAnsi="Times New Roman"/>
          <w:b/>
          <w:bCs/>
          <w:sz w:val="24"/>
        </w:rPr>
        <w:t>6</w:t>
      </w:r>
      <w:r w:rsidRPr="00512624" w:rsidR="006D0931">
        <w:rPr>
          <w:rFonts w:ascii="Times New Roman" w:hAnsi="Times New Roman"/>
          <w:b/>
          <w:bCs/>
          <w:sz w:val="24"/>
        </w:rPr>
        <w:t>.</w:t>
      </w:r>
      <w:r w:rsidRPr="0071148E" w:rsidR="0000486C">
        <w:rPr>
          <w:rFonts w:ascii="Times New Roman" w:hAnsi="Times New Roman"/>
          <w:sz w:val="24"/>
        </w:rPr>
        <w:t xml:space="preserve"> </w:t>
      </w:r>
      <w:r w:rsidRPr="00512624" w:rsidR="006D0931">
        <w:rPr>
          <w:rFonts w:ascii="Times New Roman" w:hAnsi="Times New Roman"/>
          <w:b/>
          <w:bCs/>
          <w:sz w:val="24"/>
        </w:rPr>
        <w:t>Seaduse mõjud</w:t>
      </w:r>
    </w:p>
    <w:p w:rsidRPr="00512624" w:rsidR="0087486F" w:rsidP="00C376E7" w:rsidRDefault="0087486F" w14:paraId="07F9DFDF" w14:textId="77777777">
      <w:pPr>
        <w:rPr>
          <w:rFonts w:ascii="Times New Roman" w:hAnsi="Times New Roman" w:eastAsia="Roboto"/>
          <w:sz w:val="24"/>
        </w:rPr>
      </w:pPr>
    </w:p>
    <w:p w:rsidR="00551A34" w:rsidP="082ECFFC" w:rsidRDefault="03142140" w14:paraId="19A08F1D" w14:textId="391A7605">
      <w:pPr>
        <w:rPr>
          <w:rFonts w:ascii="Times New Roman" w:hAnsi="Times New Roman" w:eastAsia="Roboto"/>
          <w:sz w:val="24"/>
        </w:rPr>
      </w:pPr>
      <w:r w:rsidRPr="082ECFFC">
        <w:rPr>
          <w:rFonts w:ascii="Times New Roman" w:hAnsi="Times New Roman" w:eastAsia="Roboto"/>
          <w:sz w:val="24"/>
        </w:rPr>
        <w:t>Eelnõu eesmärk on parandada</w:t>
      </w:r>
      <w:r w:rsidRPr="082ECFFC" w:rsidR="1F6DAD4E">
        <w:rPr>
          <w:rFonts w:ascii="Times New Roman" w:hAnsi="Times New Roman" w:eastAsia="Roboto"/>
          <w:sz w:val="24"/>
        </w:rPr>
        <w:t xml:space="preserve"> </w:t>
      </w:r>
      <w:r w:rsidRPr="00A84489" w:rsidR="1BA86FCA">
        <w:rPr>
          <w:rFonts w:ascii="Times New Roman" w:hAnsi="Times New Roman"/>
          <w:sz w:val="24"/>
        </w:rPr>
        <w:t>tervishoiuteenuste, sealhulgas eriarstiabi</w:t>
      </w:r>
      <w:r w:rsidRPr="082ECFFC" w:rsidR="1BA86FCA">
        <w:rPr>
          <w:rFonts w:ascii="Times New Roman" w:hAnsi="Times New Roman" w:eastAsia="Roboto"/>
          <w:sz w:val="24"/>
        </w:rPr>
        <w:t xml:space="preserve"> </w:t>
      </w:r>
      <w:r w:rsidRPr="082ECFFC">
        <w:rPr>
          <w:rFonts w:ascii="Times New Roman" w:hAnsi="Times New Roman" w:eastAsia="Roboto"/>
          <w:sz w:val="24"/>
        </w:rPr>
        <w:t>vajaduspõhist kättesaadavust ja ressursside kasutuse tõhusust, kehtestades e-konsultatsiooni ühtse õigusraamistiku ning psühhiaatrilise abi saatekirja nõude.</w:t>
      </w:r>
    </w:p>
    <w:p w:rsidR="0082250E" w:rsidP="082ECFFC" w:rsidRDefault="0082250E" w14:paraId="256E549F" w14:textId="77777777">
      <w:pPr>
        <w:rPr>
          <w:rFonts w:ascii="Times New Roman" w:hAnsi="Times New Roman" w:eastAsia="Roboto"/>
          <w:sz w:val="24"/>
        </w:rPr>
      </w:pPr>
    </w:p>
    <w:p w:rsidRPr="00401AA5" w:rsidR="00EA43EF" w:rsidP="082ECFFC" w:rsidRDefault="7F1771F2" w14:paraId="3DA18E74" w14:textId="056FC537">
      <w:pPr>
        <w:rPr>
          <w:rFonts w:ascii="Times New Roman" w:hAnsi="Times New Roman" w:eastAsia="Roboto"/>
          <w:sz w:val="24"/>
        </w:rPr>
      </w:pPr>
      <w:r w:rsidRPr="082ECFFC">
        <w:rPr>
          <w:rFonts w:ascii="Times New Roman" w:hAnsi="Times New Roman" w:eastAsia="Roboto"/>
          <w:sz w:val="24"/>
        </w:rPr>
        <w:t>Eelnõus esitatud muudatuste rakendamisel võib eeldada mõju järgmistes valdkondades: sotsiaalne</w:t>
      </w:r>
      <w:r w:rsidRPr="082ECFFC" w:rsidR="2BC2D7A9">
        <w:rPr>
          <w:rFonts w:ascii="Times New Roman" w:hAnsi="Times New Roman" w:eastAsia="Roboto"/>
          <w:sz w:val="24"/>
        </w:rPr>
        <w:t>,</w:t>
      </w:r>
      <w:r w:rsidRPr="082ECFFC">
        <w:rPr>
          <w:rFonts w:ascii="Times New Roman" w:hAnsi="Times New Roman" w:eastAsia="Roboto"/>
          <w:sz w:val="24"/>
        </w:rPr>
        <w:t xml:space="preserve"> majandus</w:t>
      </w:r>
      <w:r w:rsidRPr="082ECFFC" w:rsidR="5948599E">
        <w:rPr>
          <w:rFonts w:ascii="Times New Roman" w:hAnsi="Times New Roman" w:eastAsia="Roboto"/>
          <w:sz w:val="24"/>
        </w:rPr>
        <w:t>lik</w:t>
      </w:r>
      <w:r w:rsidRPr="082ECFFC" w:rsidR="2BC2D7A9">
        <w:rPr>
          <w:rFonts w:ascii="Times New Roman" w:hAnsi="Times New Roman" w:eastAsia="Roboto"/>
          <w:sz w:val="24"/>
        </w:rPr>
        <w:t>, regionaalne</w:t>
      </w:r>
      <w:r w:rsidRPr="082ECFFC" w:rsidR="5948599E">
        <w:rPr>
          <w:rFonts w:ascii="Times New Roman" w:hAnsi="Times New Roman" w:eastAsia="Roboto"/>
          <w:sz w:val="24"/>
        </w:rPr>
        <w:t xml:space="preserve"> </w:t>
      </w:r>
      <w:r w:rsidRPr="082ECFFC" w:rsidR="2BC2D7A9">
        <w:rPr>
          <w:rFonts w:ascii="Times New Roman" w:hAnsi="Times New Roman" w:eastAsia="Roboto"/>
          <w:sz w:val="24"/>
        </w:rPr>
        <w:t xml:space="preserve">ja infotehnoloogiline </w:t>
      </w:r>
      <w:r w:rsidRPr="082ECFFC" w:rsidR="5948599E">
        <w:rPr>
          <w:rFonts w:ascii="Times New Roman" w:hAnsi="Times New Roman" w:eastAsia="Roboto"/>
          <w:sz w:val="24"/>
        </w:rPr>
        <w:t xml:space="preserve">mõju </w:t>
      </w:r>
      <w:r w:rsidRPr="082ECFFC" w:rsidR="2BC2D7A9">
        <w:rPr>
          <w:rFonts w:ascii="Times New Roman" w:hAnsi="Times New Roman" w:eastAsia="Roboto"/>
          <w:sz w:val="24"/>
        </w:rPr>
        <w:t>ning mõju</w:t>
      </w:r>
      <w:r w:rsidRPr="082ECFFC" w:rsidR="682D0E0C">
        <w:rPr>
          <w:rFonts w:ascii="Times New Roman" w:hAnsi="Times New Roman" w:eastAsia="Roboto"/>
          <w:sz w:val="24"/>
        </w:rPr>
        <w:t xml:space="preserve"> </w:t>
      </w:r>
      <w:r w:rsidRPr="082ECFFC" w:rsidR="5A2B1DA9">
        <w:rPr>
          <w:rFonts w:ascii="Times New Roman" w:hAnsi="Times New Roman" w:eastAsia="Roboto"/>
          <w:sz w:val="24"/>
        </w:rPr>
        <w:t>riigi</w:t>
      </w:r>
      <w:r w:rsidRPr="082ECFFC" w:rsidR="2BC2D7A9">
        <w:rPr>
          <w:rFonts w:ascii="Times New Roman" w:hAnsi="Times New Roman" w:eastAsia="Roboto"/>
          <w:sz w:val="24"/>
        </w:rPr>
        <w:t>valitsemisele</w:t>
      </w:r>
      <w:r w:rsidRPr="082ECFFC">
        <w:rPr>
          <w:rFonts w:ascii="Times New Roman" w:hAnsi="Times New Roman" w:eastAsia="Roboto"/>
          <w:sz w:val="24"/>
        </w:rPr>
        <w:t>. Mõjude olulisuse tuvastamiseks hinnati nimetatud valdkondi nelja kriteeriumi alusel: mõju ulatus, mõju avaldumise sagedus, mõjutatud sihtrühma suurus ja ebasoovitavate mõjude kaasnemise risk. Muid mõjuvaldkondi eelnõus esitatud muudatused ei puuduta.</w:t>
      </w:r>
    </w:p>
    <w:p w:rsidRPr="00401AA5" w:rsidR="00BE79F7" w:rsidP="00C376E7" w:rsidRDefault="00BE79F7" w14:paraId="045F37CC" w14:textId="77777777">
      <w:pPr>
        <w:rPr>
          <w:rFonts w:ascii="Times New Roman" w:hAnsi="Times New Roman" w:eastAsia="Roboto"/>
          <w:sz w:val="24"/>
        </w:rPr>
      </w:pPr>
    </w:p>
    <w:p w:rsidRPr="00401AA5" w:rsidR="006D0931" w:rsidP="082ECFFC" w:rsidRDefault="2D43D5E8" w14:paraId="59E4C8B0" w14:textId="36D03F98">
      <w:pPr>
        <w:rPr>
          <w:rFonts w:ascii="Times New Roman" w:hAnsi="Times New Roman" w:eastAsia="Roboto"/>
          <w:b/>
          <w:bCs/>
          <w:sz w:val="24"/>
        </w:rPr>
      </w:pPr>
      <w:r w:rsidRPr="082ECFFC">
        <w:rPr>
          <w:rFonts w:ascii="Times New Roman" w:hAnsi="Times New Roman" w:eastAsia="Roboto"/>
          <w:b/>
          <w:bCs/>
          <w:sz w:val="24"/>
        </w:rPr>
        <w:t>6.1</w:t>
      </w:r>
      <w:r w:rsidRPr="082ECFFC" w:rsidR="3DE9FAE1">
        <w:rPr>
          <w:rFonts w:ascii="Times New Roman" w:hAnsi="Times New Roman" w:eastAsia="Roboto"/>
          <w:b/>
          <w:bCs/>
          <w:sz w:val="24"/>
        </w:rPr>
        <w:t>.</w:t>
      </w:r>
      <w:r w:rsidRPr="082ECFFC">
        <w:rPr>
          <w:rFonts w:ascii="Times New Roman" w:hAnsi="Times New Roman" w:eastAsia="Roboto"/>
          <w:b/>
          <w:bCs/>
          <w:sz w:val="24"/>
        </w:rPr>
        <w:t xml:space="preserve"> </w:t>
      </w:r>
      <w:r w:rsidRPr="082ECFFC" w:rsidR="7E5494E6">
        <w:rPr>
          <w:rFonts w:ascii="Times New Roman" w:hAnsi="Times New Roman" w:eastAsia="Roboto"/>
          <w:b/>
          <w:bCs/>
          <w:sz w:val="24"/>
        </w:rPr>
        <w:t xml:space="preserve">Sihtrühm: </w:t>
      </w:r>
      <w:r w:rsidRPr="082ECFFC" w:rsidR="2FBE685A">
        <w:rPr>
          <w:rFonts w:ascii="Times New Roman" w:hAnsi="Times New Roman" w:eastAsia="Roboto"/>
          <w:b/>
          <w:bCs/>
          <w:sz w:val="24"/>
        </w:rPr>
        <w:t>patsiendid</w:t>
      </w:r>
      <w:r w:rsidRPr="082ECFFC" w:rsidR="24556689">
        <w:rPr>
          <w:rFonts w:ascii="Times New Roman" w:hAnsi="Times New Roman" w:eastAsia="Roboto"/>
          <w:b/>
          <w:bCs/>
          <w:sz w:val="24"/>
        </w:rPr>
        <w:t xml:space="preserve"> (kogu elanikkond)</w:t>
      </w:r>
    </w:p>
    <w:p w:rsidRPr="00401AA5" w:rsidR="6992E00A" w:rsidP="6992E00A" w:rsidRDefault="6992E00A" w14:paraId="4E4A21F9" w14:textId="49E423AE">
      <w:pPr>
        <w:rPr>
          <w:rFonts w:ascii="Times New Roman" w:hAnsi="Times New Roman" w:eastAsia="Roboto"/>
          <w:b/>
          <w:bCs/>
          <w:sz w:val="24"/>
        </w:rPr>
      </w:pPr>
    </w:p>
    <w:p w:rsidRPr="00401AA5" w:rsidR="340CABBA" w:rsidP="00A84489" w:rsidRDefault="2BC2D7A9" w14:paraId="4FC2D18C" w14:textId="408BD10C">
      <w:r w:rsidRPr="00A84489">
        <w:rPr>
          <w:rFonts w:ascii="Times New Roman" w:hAnsi="Times New Roman"/>
          <w:sz w:val="24"/>
        </w:rPr>
        <w:t>M</w:t>
      </w:r>
      <w:r w:rsidRPr="00A84489" w:rsidR="2FD5CF9A">
        <w:rPr>
          <w:rFonts w:ascii="Times New Roman" w:hAnsi="Times New Roman"/>
          <w:sz w:val="24"/>
        </w:rPr>
        <w:t xml:space="preserve">õju </w:t>
      </w:r>
      <w:r w:rsidRPr="00A84489" w:rsidR="24556689">
        <w:rPr>
          <w:rFonts w:ascii="Times New Roman" w:hAnsi="Times New Roman"/>
          <w:sz w:val="24"/>
        </w:rPr>
        <w:t xml:space="preserve">elanikkonnale </w:t>
      </w:r>
      <w:r w:rsidRPr="00A84489" w:rsidR="2FD5CF9A">
        <w:rPr>
          <w:rFonts w:ascii="Times New Roman" w:hAnsi="Times New Roman"/>
          <w:sz w:val="24"/>
        </w:rPr>
        <w:t>on eelkõige seotud tervishoiuteenuste ning nende osutajate parema kättesaadavuse ja ravijärjekordade korrastamisega. Muudatused aitavad tagada, et patsientidele osutatakse tervishoiuteenust meditsiinilisest vajadusest lähtudes ning võrdselt sarnases olukorras olevatele isikutele.</w:t>
      </w:r>
    </w:p>
    <w:p w:rsidRPr="00401AA5" w:rsidR="6992E00A" w:rsidP="6992E00A" w:rsidRDefault="6992E00A" w14:paraId="6DC9C3B4" w14:textId="5AA5AF85">
      <w:pPr>
        <w:pStyle w:val="Vahedeta"/>
        <w:rPr>
          <w:lang w:val="et-EE"/>
        </w:rPr>
      </w:pPr>
    </w:p>
    <w:p w:rsidRPr="00401AA5" w:rsidR="340CABBA" w:rsidP="082ECFFC" w:rsidRDefault="3F984EB9" w14:paraId="309FBF92" w14:textId="77917343">
      <w:pPr>
        <w:spacing w:after="160" w:line="276" w:lineRule="auto"/>
        <w:rPr>
          <w:rFonts w:ascii="Times New Roman" w:hAnsi="Times New Roman"/>
          <w:b/>
          <w:bCs/>
          <w:sz w:val="24"/>
        </w:rPr>
      </w:pPr>
      <w:r w:rsidRPr="082ECFFC">
        <w:rPr>
          <w:rFonts w:ascii="Times New Roman" w:hAnsi="Times New Roman"/>
          <w:b/>
          <w:bCs/>
          <w:sz w:val="24"/>
        </w:rPr>
        <w:t xml:space="preserve">6.1.1 </w:t>
      </w:r>
      <w:r w:rsidRPr="082ECFFC" w:rsidR="2FBE685A">
        <w:rPr>
          <w:rFonts w:ascii="Times New Roman" w:hAnsi="Times New Roman"/>
          <w:b/>
          <w:bCs/>
          <w:sz w:val="24"/>
        </w:rPr>
        <w:t>Sotsiaalne ja regionaalne mõju</w:t>
      </w:r>
    </w:p>
    <w:p w:rsidR="340CABBA" w:rsidP="0DDADC02" w:rsidRDefault="340CABBA" w14:paraId="41266F29" w14:textId="20424CB6">
      <w:pPr>
        <w:rPr>
          <w:rFonts w:ascii="Times New Roman" w:hAnsi="Times New Roman"/>
          <w:sz w:val="24"/>
          <w:szCs w:val="24"/>
        </w:rPr>
      </w:pPr>
      <w:r w:rsidRPr="0DDADC02" w:rsidR="340CABBA">
        <w:rPr>
          <w:rFonts w:ascii="Times New Roman" w:hAnsi="Times New Roman"/>
          <w:sz w:val="24"/>
          <w:szCs w:val="24"/>
        </w:rPr>
        <w:t xml:space="preserve">E-konsultatsioon kujutab endast </w:t>
      </w:r>
      <w:r w:rsidRPr="0DDADC02" w:rsidR="4DEF1075">
        <w:rPr>
          <w:rFonts w:ascii="Times New Roman" w:hAnsi="Times New Roman"/>
          <w:sz w:val="24"/>
          <w:szCs w:val="24"/>
        </w:rPr>
        <w:t xml:space="preserve">tavapärasest </w:t>
      </w:r>
      <w:r w:rsidRPr="0DDADC02" w:rsidR="340CABBA">
        <w:rPr>
          <w:rFonts w:ascii="Times New Roman" w:hAnsi="Times New Roman"/>
          <w:sz w:val="24"/>
          <w:szCs w:val="24"/>
        </w:rPr>
        <w:t xml:space="preserve">põhjalikumat </w:t>
      </w:r>
      <w:r w:rsidRPr="0DDADC02" w:rsidR="44182CA0">
        <w:rPr>
          <w:rFonts w:ascii="Times New Roman" w:hAnsi="Times New Roman"/>
          <w:sz w:val="24"/>
          <w:szCs w:val="24"/>
        </w:rPr>
        <w:t>e-</w:t>
      </w:r>
      <w:r w:rsidRPr="0DDADC02" w:rsidR="340CABBA">
        <w:rPr>
          <w:rFonts w:ascii="Times New Roman" w:hAnsi="Times New Roman"/>
          <w:sz w:val="24"/>
          <w:szCs w:val="24"/>
        </w:rPr>
        <w:t>saatekirja, mille alusel perearst või muu tervishoiutöötaja suunab</w:t>
      </w:r>
      <w:r w:rsidRPr="0DDADC02" w:rsidR="340CABBA">
        <w:rPr>
          <w:rFonts w:ascii="Times New Roman" w:hAnsi="Times New Roman"/>
          <w:sz w:val="24"/>
          <w:szCs w:val="24"/>
        </w:rPr>
        <w:t xml:space="preserve"> patsiendi tervishoiuteenuse osutaja digitaalsele konsultatsioonile. </w:t>
      </w:r>
      <w:commentRangeStart w:id="691511741"/>
      <w:r w:rsidRPr="0DDADC02" w:rsidR="340CABBA">
        <w:rPr>
          <w:rFonts w:ascii="Times New Roman" w:hAnsi="Times New Roman"/>
          <w:sz w:val="24"/>
          <w:szCs w:val="24"/>
        </w:rPr>
        <w:t>Vajaduse korral registreerib tervishoiuteenuse osutaja patsiendi ise ravijärjekorda, säästes patsienti lisatoimingutest.</w:t>
      </w:r>
      <w:r w:rsidRPr="0DDADC02" w:rsidR="24556689">
        <w:rPr>
          <w:rFonts w:ascii="Times New Roman" w:hAnsi="Times New Roman"/>
          <w:sz w:val="24"/>
          <w:szCs w:val="24"/>
        </w:rPr>
        <w:t xml:space="preserve"> </w:t>
      </w:r>
      <w:r w:rsidRPr="0DDADC02" w:rsidR="2FD5CF9A">
        <w:rPr>
          <w:rFonts w:ascii="Times New Roman" w:hAnsi="Times New Roman"/>
          <w:sz w:val="24"/>
          <w:szCs w:val="24"/>
        </w:rPr>
        <w:t>Süsteem vähendab ebavajalikke vastuvõtte ja telefonikõnesid registratuuridesse</w:t>
      </w:r>
      <w:commentRangeEnd w:id="691511741"/>
      <w:r>
        <w:rPr>
          <w:rStyle w:val="CommentReference"/>
        </w:rPr>
        <w:commentReference w:id="691511741"/>
      </w:r>
      <w:r w:rsidRPr="0DDADC02" w:rsidR="2FD5CF9A">
        <w:rPr>
          <w:rFonts w:ascii="Times New Roman" w:hAnsi="Times New Roman"/>
          <w:sz w:val="24"/>
          <w:szCs w:val="24"/>
        </w:rPr>
        <w:t xml:space="preserve"> ning aitab kiirema abivajadusega patsientidel kiiremini eriarstile pääseda.</w:t>
      </w:r>
      <w:r w:rsidRPr="0DDADC02" w:rsidR="00BF2C5A">
        <w:rPr>
          <w:rFonts w:ascii="Times New Roman" w:hAnsi="Times New Roman"/>
          <w:sz w:val="24"/>
          <w:szCs w:val="24"/>
        </w:rPr>
        <w:t xml:space="preserve"> </w:t>
      </w:r>
      <w:r w:rsidRPr="0DDADC02" w:rsidR="00BF2C5A">
        <w:rPr>
          <w:rFonts w:ascii="Times New Roman" w:hAnsi="Times New Roman"/>
          <w:sz w:val="24"/>
          <w:szCs w:val="24"/>
        </w:rPr>
        <w:t xml:space="preserve">Muudatus parandab </w:t>
      </w:r>
      <w:r w:rsidRPr="0DDADC02" w:rsidR="00BF2C5A">
        <w:rPr>
          <w:rFonts w:ascii="Times New Roman" w:hAnsi="Times New Roman"/>
          <w:sz w:val="24"/>
          <w:szCs w:val="24"/>
        </w:rPr>
        <w:t>eriarstiabi kättesaadavust ja ravi kvaliteeti, suunates patsiendid e-konsultatsiooni kaudu meditsiinilise vajaduse alusel õigel ajal õigele tasandile. See vähendab ebavõrdsust teenuste kasutamisel ja toetab põhiseadusest (§ 28) tulenevat õigust tervise kaitsele</w:t>
      </w:r>
      <w:r w:rsidRPr="0DDADC02" w:rsidR="00BF2C5A">
        <w:rPr>
          <w:rFonts w:ascii="Times New Roman" w:hAnsi="Times New Roman"/>
          <w:sz w:val="24"/>
          <w:szCs w:val="24"/>
        </w:rPr>
        <w:t>.</w:t>
      </w:r>
    </w:p>
    <w:p w:rsidR="00EE107E" w:rsidP="00A84489" w:rsidRDefault="00EE107E" w14:paraId="75124D01" w14:textId="77777777">
      <w:pPr>
        <w:rPr>
          <w:rFonts w:ascii="Times New Roman" w:hAnsi="Times New Roman"/>
          <w:sz w:val="24"/>
        </w:rPr>
      </w:pPr>
    </w:p>
    <w:p w:rsidRPr="00A84489" w:rsidR="00B841B8" w:rsidP="082ECFFC" w:rsidRDefault="7D4943F7" w14:paraId="251703A6" w14:textId="7349E2E2">
      <w:pPr>
        <w:rPr>
          <w:rFonts w:ascii="Times New Roman" w:hAnsi="Times New Roman"/>
          <w:sz w:val="24"/>
        </w:rPr>
      </w:pPr>
      <w:r w:rsidRPr="082ECFFC">
        <w:rPr>
          <w:rFonts w:ascii="Times New Roman" w:hAnsi="Times New Roman"/>
          <w:sz w:val="24"/>
        </w:rPr>
        <w:t xml:space="preserve">Patsientide jaoks võib kaudselt väheneda transpordi- ja ajakulu, kuna tarbetud visiidid jäävad ära. Positiivne mõju on tugevam </w:t>
      </w:r>
      <w:r w:rsidR="00F01768">
        <w:rPr>
          <w:rFonts w:ascii="Times New Roman" w:hAnsi="Times New Roman"/>
          <w:sz w:val="24"/>
        </w:rPr>
        <w:t xml:space="preserve">regionaalselt </w:t>
      </w:r>
      <w:r w:rsidRPr="082ECFFC">
        <w:rPr>
          <w:rFonts w:ascii="Times New Roman" w:hAnsi="Times New Roman"/>
          <w:sz w:val="24"/>
        </w:rPr>
        <w:t xml:space="preserve">kaugemates piirkondades, kus e-konsultatsioon vähendab ebavajalikke lisavisiite kõrgema etapi raviasutusse. </w:t>
      </w:r>
      <w:r w:rsidRPr="00A84489">
        <w:rPr>
          <w:rFonts w:ascii="Times New Roman" w:hAnsi="Times New Roman"/>
          <w:sz w:val="24"/>
        </w:rPr>
        <w:t>Kaudselt võib lahendus vähendada regionaalset ebavõrdsust eriarstiabi kättesaadavuses, kuna e-konsultatsioon tagab eriarstliku nõustamise kättesaadavuse kõikides piirkondades sõltumata kohapealse eriarsti olemasolust.</w:t>
      </w:r>
    </w:p>
    <w:p w:rsidRPr="00A84489" w:rsidR="00B841B8" w:rsidP="082ECFFC" w:rsidRDefault="00B841B8" w14:paraId="5E5AD140" w14:textId="77777777">
      <w:pPr>
        <w:rPr>
          <w:rFonts w:ascii="Times New Roman" w:hAnsi="Times New Roman"/>
          <w:sz w:val="24"/>
        </w:rPr>
      </w:pPr>
    </w:p>
    <w:p w:rsidR="006614F0" w:rsidP="082ECFFC" w:rsidRDefault="2FD5CF9A" w14:paraId="3EC919CA" w14:textId="58A728C2">
      <w:pPr>
        <w:rPr>
          <w:rFonts w:ascii="Times New Roman" w:hAnsi="Times New Roman"/>
          <w:b/>
          <w:bCs/>
          <w:sz w:val="24"/>
        </w:rPr>
      </w:pPr>
      <w:r w:rsidRPr="082ECFFC">
        <w:rPr>
          <w:rFonts w:ascii="Times New Roman" w:hAnsi="Times New Roman"/>
          <w:sz w:val="24"/>
        </w:rPr>
        <w:t xml:space="preserve">Psühhiaatria erialal võib muudatus tähendada teatud patsientide jaoks lisasammu perearsti või vaimse tervise meeskonna juurde, kuid samas tagab see raskes seisundis </w:t>
      </w:r>
      <w:r w:rsidRPr="082ECFFC" w:rsidR="3860C567">
        <w:rPr>
          <w:rFonts w:ascii="Times New Roman" w:hAnsi="Times New Roman"/>
          <w:sz w:val="24"/>
        </w:rPr>
        <w:t xml:space="preserve">eriarstiabi vajavatele </w:t>
      </w:r>
      <w:r w:rsidRPr="082ECFFC">
        <w:rPr>
          <w:rFonts w:ascii="Times New Roman" w:hAnsi="Times New Roman"/>
          <w:sz w:val="24"/>
        </w:rPr>
        <w:t>patsientidele kiirema ja sihipärasema abi. Riskide maandamiseks on ette nähtud perearstide, õdede ja vaimse tervise spetsialistide koolitamine ning patsiendijuhiste väljatöötamine</w:t>
      </w:r>
      <w:r w:rsidRPr="082ECFFC" w:rsidR="5B3FBCB3">
        <w:rPr>
          <w:rFonts w:ascii="Times New Roman" w:hAnsi="Times New Roman"/>
          <w:sz w:val="24"/>
        </w:rPr>
        <w:t xml:space="preserve">, </w:t>
      </w:r>
      <w:r w:rsidRPr="082ECFFC" w:rsidR="4A22D828">
        <w:rPr>
          <w:rFonts w:ascii="Times New Roman" w:hAnsi="Times New Roman"/>
          <w:sz w:val="24"/>
        </w:rPr>
        <w:t>et tagada esmatasandi spetsialistide suutlikkus käsitleda kergemaid juhte ning suunata rasked juhud viivitamata psühhiaatrilisele eriarstiabile.</w:t>
      </w:r>
    </w:p>
    <w:p w:rsidRPr="00A84489" w:rsidR="6992E00A" w:rsidP="00DF3576" w:rsidRDefault="6992E00A" w14:paraId="16BF9E2E" w14:textId="3EE6CC87">
      <w:pPr>
        <w:pStyle w:val="Vahedeta"/>
        <w:rPr>
          <w:lang w:val="et-EE"/>
        </w:rPr>
      </w:pPr>
    </w:p>
    <w:p w:rsidR="340CABBA" w:rsidP="082ECFFC" w:rsidRDefault="2FD5CF9A" w14:paraId="0DECB39D" w14:textId="52E047AA">
      <w:pPr>
        <w:spacing w:after="160" w:line="276" w:lineRule="auto"/>
        <w:rPr>
          <w:rFonts w:ascii="Times New Roman" w:hAnsi="Times New Roman"/>
          <w:b/>
          <w:bCs/>
          <w:sz w:val="24"/>
        </w:rPr>
      </w:pPr>
      <w:r w:rsidRPr="082ECFFC">
        <w:rPr>
          <w:rFonts w:ascii="Times New Roman" w:hAnsi="Times New Roman"/>
          <w:b/>
          <w:bCs/>
          <w:sz w:val="24"/>
        </w:rPr>
        <w:t>Mõju ulatus</w:t>
      </w:r>
      <w:r w:rsidRPr="082ECFFC" w:rsidR="3416EDEC">
        <w:rPr>
          <w:rFonts w:ascii="Times New Roman" w:hAnsi="Times New Roman"/>
          <w:b/>
          <w:bCs/>
          <w:sz w:val="24"/>
        </w:rPr>
        <w:t>, avaldumise</w:t>
      </w:r>
      <w:r w:rsidRPr="082ECFFC">
        <w:rPr>
          <w:rFonts w:ascii="Times New Roman" w:hAnsi="Times New Roman"/>
          <w:b/>
          <w:bCs/>
          <w:sz w:val="24"/>
        </w:rPr>
        <w:t xml:space="preserve"> sagedus</w:t>
      </w:r>
      <w:r w:rsidRPr="082ECFFC" w:rsidR="3416EDEC">
        <w:rPr>
          <w:rFonts w:ascii="Times New Roman" w:hAnsi="Times New Roman"/>
          <w:b/>
          <w:bCs/>
          <w:sz w:val="24"/>
        </w:rPr>
        <w:t xml:space="preserve"> ja ebasoovitavate mõjude kaasnemise risk</w:t>
      </w:r>
    </w:p>
    <w:p w:rsidRPr="003F4601" w:rsidR="340CABBA" w:rsidP="1B2ABABB" w:rsidRDefault="3860C567" w14:paraId="3C8FF7E4" w14:textId="76B24A11">
      <w:pPr>
        <w:rPr>
          <w:rFonts w:ascii="Times New Roman" w:hAnsi="Times New Roman"/>
          <w:sz w:val="24"/>
          <w:szCs w:val="24"/>
        </w:rPr>
      </w:pPr>
      <w:r w:rsidRPr="0DDADC02" w:rsidR="70BAB4E6">
        <w:rPr>
          <w:rFonts w:ascii="Times New Roman" w:hAnsi="Times New Roman"/>
          <w:sz w:val="24"/>
          <w:szCs w:val="24"/>
        </w:rPr>
        <w:t xml:space="preserve">Mõjutatud sihtrühm on suur – </w:t>
      </w:r>
      <w:commentRangeStart w:id="28888997"/>
      <w:r w:rsidRPr="0DDADC02" w:rsidR="70BAB4E6">
        <w:rPr>
          <w:rFonts w:ascii="Times New Roman" w:hAnsi="Times New Roman"/>
          <w:sz w:val="24"/>
          <w:szCs w:val="24"/>
        </w:rPr>
        <w:t>kaudselt kõik eriarstiabi vajavad patsiendid</w:t>
      </w:r>
      <w:r w:rsidRPr="0DDADC02" w:rsidR="499F2C7F">
        <w:rPr>
          <w:rFonts w:ascii="Times New Roman" w:hAnsi="Times New Roman"/>
          <w:sz w:val="24"/>
          <w:szCs w:val="24"/>
        </w:rPr>
        <w:t>.</w:t>
      </w:r>
      <w:commentRangeEnd w:id="28888997"/>
      <w:r>
        <w:rPr>
          <w:rStyle w:val="CommentReference"/>
        </w:rPr>
        <w:commentReference w:id="28888997"/>
      </w:r>
      <w:r w:rsidRPr="0DDADC02" w:rsidR="499F2C7F">
        <w:rPr>
          <w:rFonts w:ascii="Times New Roman" w:hAnsi="Times New Roman"/>
          <w:sz w:val="24"/>
          <w:szCs w:val="24"/>
        </w:rPr>
        <w:t xml:space="preserve"> </w:t>
      </w:r>
      <w:r w:rsidRPr="0DDADC02" w:rsidR="7C41DD5D">
        <w:rPr>
          <w:rFonts w:ascii="Times New Roman" w:hAnsi="Times New Roman"/>
          <w:sz w:val="24"/>
          <w:szCs w:val="24"/>
        </w:rPr>
        <w:t xml:space="preserve">Mõju ulatus </w:t>
      </w:r>
      <w:r w:rsidRPr="0DDADC02" w:rsidR="07B94191">
        <w:rPr>
          <w:rFonts w:ascii="Times New Roman" w:hAnsi="Times New Roman"/>
          <w:sz w:val="24"/>
          <w:szCs w:val="24"/>
        </w:rPr>
        <w:t xml:space="preserve">on </w:t>
      </w:r>
      <w:r w:rsidRPr="0DDADC02" w:rsidR="7C41DD5D">
        <w:rPr>
          <w:rFonts w:ascii="Times New Roman" w:hAnsi="Times New Roman"/>
          <w:sz w:val="24"/>
          <w:szCs w:val="24"/>
        </w:rPr>
        <w:t>hinnanguliselt väike kuni keskmine, kuna patsiendi käitumises olulisi muutusi ei teki – nii tavalise saatekirja kui e-konsultatsiooni puhul algab teekond perearsti juurest.</w:t>
      </w:r>
      <w:r w:rsidRPr="0DDADC02" w:rsidR="41250D3E">
        <w:rPr>
          <w:rFonts w:ascii="Times New Roman" w:hAnsi="Times New Roman"/>
          <w:sz w:val="24"/>
          <w:szCs w:val="24"/>
        </w:rPr>
        <w:t xml:space="preserve"> </w:t>
      </w:r>
      <w:r w:rsidRPr="0DDADC02" w:rsidR="40044286">
        <w:rPr>
          <w:rFonts w:ascii="Times New Roman" w:hAnsi="Times New Roman"/>
          <w:sz w:val="24"/>
          <w:szCs w:val="24"/>
        </w:rPr>
        <w:t>E-konsultatsioonide eest tasu ei võeta, mistõttu nende kasutuselevõtt ei too tavalise konsultatsiooniga võrreldes kaasa lisakulu.</w:t>
      </w:r>
      <w:r w:rsidRPr="0DDADC02" w:rsidR="7DD46213">
        <w:rPr>
          <w:rFonts w:ascii="Times New Roman" w:hAnsi="Times New Roman"/>
          <w:sz w:val="24"/>
          <w:szCs w:val="24"/>
        </w:rPr>
        <w:t xml:space="preserve"> </w:t>
      </w:r>
      <w:r w:rsidRPr="0DDADC02" w:rsidR="7C41DD5D">
        <w:rPr>
          <w:rFonts w:ascii="Times New Roman" w:hAnsi="Times New Roman"/>
          <w:sz w:val="24"/>
          <w:szCs w:val="24"/>
        </w:rPr>
        <w:t xml:space="preserve">Mõju </w:t>
      </w:r>
      <w:r w:rsidRPr="0DDADC02" w:rsidR="499F2C7F">
        <w:rPr>
          <w:rFonts w:ascii="Times New Roman" w:hAnsi="Times New Roman"/>
          <w:sz w:val="24"/>
          <w:szCs w:val="24"/>
        </w:rPr>
        <w:t xml:space="preserve">avaldumise </w:t>
      </w:r>
      <w:r w:rsidRPr="0DDADC02" w:rsidR="7C41DD5D">
        <w:rPr>
          <w:rFonts w:ascii="Times New Roman" w:hAnsi="Times New Roman"/>
          <w:sz w:val="24"/>
          <w:szCs w:val="24"/>
        </w:rPr>
        <w:t>sagedus on väike</w:t>
      </w:r>
      <w:r w:rsidRPr="0DDADC02" w:rsidR="6B4A90EE">
        <w:rPr>
          <w:rFonts w:ascii="Times New Roman" w:hAnsi="Times New Roman"/>
          <w:sz w:val="24"/>
          <w:szCs w:val="24"/>
        </w:rPr>
        <w:t xml:space="preserve"> kuni keskmine ning oleneb </w:t>
      </w:r>
      <w:r w:rsidRPr="0DDADC02" w:rsidR="0EDDF0B7">
        <w:rPr>
          <w:rFonts w:ascii="Times New Roman" w:hAnsi="Times New Roman"/>
          <w:sz w:val="24"/>
          <w:szCs w:val="24"/>
        </w:rPr>
        <w:t>iga inimese</w:t>
      </w:r>
      <w:r w:rsidRPr="0DDADC02" w:rsidR="6B4A90EE">
        <w:rPr>
          <w:rFonts w:ascii="Times New Roman" w:hAnsi="Times New Roman"/>
          <w:sz w:val="24"/>
          <w:szCs w:val="24"/>
        </w:rPr>
        <w:t xml:space="preserve"> tervislikust seisundist, mis määrab</w:t>
      </w:r>
      <w:r w:rsidRPr="0DDADC02" w:rsidR="71348A5B">
        <w:rPr>
          <w:rFonts w:ascii="Times New Roman" w:hAnsi="Times New Roman"/>
          <w:sz w:val="24"/>
          <w:szCs w:val="24"/>
        </w:rPr>
        <w:t xml:space="preserve"> </w:t>
      </w:r>
      <w:r w:rsidRPr="0DDADC02" w:rsidR="0EDDF0B7">
        <w:rPr>
          <w:rFonts w:ascii="Times New Roman" w:hAnsi="Times New Roman"/>
          <w:sz w:val="24"/>
          <w:szCs w:val="24"/>
        </w:rPr>
        <w:t xml:space="preserve">ära </w:t>
      </w:r>
      <w:r w:rsidRPr="0DDADC02" w:rsidR="71348A5B">
        <w:rPr>
          <w:rFonts w:ascii="Times New Roman" w:hAnsi="Times New Roman"/>
          <w:sz w:val="24"/>
          <w:szCs w:val="24"/>
        </w:rPr>
        <w:t>eriarstiabi vajaduse ja pöördumise sageduse.</w:t>
      </w:r>
      <w:r w:rsidRPr="0DDADC02" w:rsidR="4E9A2447">
        <w:rPr>
          <w:rFonts w:ascii="Times New Roman" w:hAnsi="Times New Roman"/>
          <w:sz w:val="24"/>
          <w:szCs w:val="24"/>
        </w:rPr>
        <w:t xml:space="preserve"> </w:t>
      </w:r>
      <w:r w:rsidRPr="0DDADC02" w:rsidR="7C41DD5D">
        <w:rPr>
          <w:rFonts w:ascii="Times New Roman" w:hAnsi="Times New Roman"/>
          <w:sz w:val="24"/>
          <w:szCs w:val="24"/>
        </w:rPr>
        <w:t xml:space="preserve">Ebasoovitavate mõjude risk </w:t>
      </w:r>
      <w:r w:rsidRPr="0DDADC02" w:rsidR="0EDDF0B7">
        <w:rPr>
          <w:rFonts w:ascii="Times New Roman" w:hAnsi="Times New Roman"/>
          <w:sz w:val="24"/>
          <w:szCs w:val="24"/>
        </w:rPr>
        <w:t xml:space="preserve">tervikuna </w:t>
      </w:r>
      <w:r w:rsidRPr="0DDADC02" w:rsidR="7C41DD5D">
        <w:rPr>
          <w:rFonts w:ascii="Times New Roman" w:hAnsi="Times New Roman"/>
          <w:sz w:val="24"/>
          <w:szCs w:val="24"/>
        </w:rPr>
        <w:t>on väike</w:t>
      </w:r>
    </w:p>
    <w:p w:rsidR="00F1650E" w:rsidP="082ECFFC" w:rsidRDefault="00F1650E" w14:paraId="62601B0E" w14:textId="77777777">
      <w:pPr>
        <w:rPr>
          <w:rFonts w:ascii="Times New Roman" w:hAnsi="Times New Roman"/>
          <w:sz w:val="24"/>
        </w:rPr>
      </w:pPr>
    </w:p>
    <w:p w:rsidRPr="00401AA5" w:rsidR="340CABBA" w:rsidP="082ECFFC" w:rsidRDefault="2FD5CF9A" w14:paraId="306D55FE" w14:textId="2A4BDBCC">
      <w:pPr>
        <w:rPr>
          <w:rFonts w:ascii="Times New Roman" w:hAnsi="Times New Roman"/>
          <w:sz w:val="24"/>
        </w:rPr>
      </w:pPr>
      <w:r w:rsidRPr="082ECFFC">
        <w:rPr>
          <w:rFonts w:ascii="Times New Roman" w:hAnsi="Times New Roman"/>
          <w:sz w:val="24"/>
        </w:rPr>
        <w:t>Kokkuvõt</w:t>
      </w:r>
      <w:r w:rsidRPr="082ECFFC" w:rsidR="0D11C8DF">
        <w:rPr>
          <w:rFonts w:ascii="Times New Roman" w:hAnsi="Times New Roman"/>
          <w:sz w:val="24"/>
        </w:rPr>
        <w:t>tes</w:t>
      </w:r>
      <w:r w:rsidRPr="082ECFFC">
        <w:rPr>
          <w:rFonts w:ascii="Times New Roman" w:hAnsi="Times New Roman"/>
          <w:sz w:val="24"/>
        </w:rPr>
        <w:t xml:space="preserve"> parandavad </w:t>
      </w:r>
      <w:r w:rsidRPr="082ECFFC" w:rsidR="0D11C8DF">
        <w:rPr>
          <w:rFonts w:ascii="Times New Roman" w:hAnsi="Times New Roman"/>
          <w:sz w:val="24"/>
        </w:rPr>
        <w:t xml:space="preserve">muudatused </w:t>
      </w:r>
      <w:r w:rsidRPr="082ECFFC">
        <w:rPr>
          <w:rFonts w:ascii="Times New Roman" w:hAnsi="Times New Roman"/>
          <w:sz w:val="24"/>
        </w:rPr>
        <w:t xml:space="preserve">patsientide võrdset kohtlemist ja eriarstiabi sihipärast kättesaadavust, </w:t>
      </w:r>
      <w:r w:rsidRPr="00A84489" w:rsidR="371F6AC1">
        <w:rPr>
          <w:rFonts w:ascii="Times New Roman" w:hAnsi="Times New Roman"/>
          <w:sz w:val="24"/>
        </w:rPr>
        <w:t xml:space="preserve">sest muudatusega </w:t>
      </w:r>
      <w:r w:rsidRPr="082ECFFC">
        <w:rPr>
          <w:rFonts w:ascii="Times New Roman" w:hAnsi="Times New Roman"/>
          <w:sz w:val="24"/>
        </w:rPr>
        <w:t>vähen</w:t>
      </w:r>
      <w:r w:rsidRPr="00A84489" w:rsidR="371F6AC1">
        <w:rPr>
          <w:rFonts w:ascii="Times New Roman" w:hAnsi="Times New Roman"/>
          <w:sz w:val="24"/>
        </w:rPr>
        <w:t>eb</w:t>
      </w:r>
      <w:r w:rsidRPr="082ECFFC">
        <w:rPr>
          <w:rFonts w:ascii="Times New Roman" w:hAnsi="Times New Roman"/>
          <w:sz w:val="24"/>
        </w:rPr>
        <w:t xml:space="preserve"> koormus eriarstidele ja registratuuridele ning </w:t>
      </w:r>
      <w:r w:rsidRPr="00A84489" w:rsidR="371F6AC1">
        <w:rPr>
          <w:rFonts w:ascii="Times New Roman" w:hAnsi="Times New Roman"/>
          <w:sz w:val="24"/>
        </w:rPr>
        <w:t xml:space="preserve">eriarstiabi vajavate patsientide jaoks </w:t>
      </w:r>
      <w:r w:rsidRPr="082ECFFC">
        <w:rPr>
          <w:rFonts w:ascii="Times New Roman" w:hAnsi="Times New Roman"/>
          <w:sz w:val="24"/>
        </w:rPr>
        <w:t>ravijärjekor</w:t>
      </w:r>
      <w:r w:rsidRPr="00A84489" w:rsidR="549EF013">
        <w:rPr>
          <w:rFonts w:ascii="Times New Roman" w:hAnsi="Times New Roman"/>
          <w:sz w:val="24"/>
        </w:rPr>
        <w:t>rad</w:t>
      </w:r>
      <w:r w:rsidRPr="082ECFFC">
        <w:rPr>
          <w:rFonts w:ascii="Times New Roman" w:hAnsi="Times New Roman"/>
          <w:sz w:val="24"/>
        </w:rPr>
        <w:t xml:space="preserve"> lühene</w:t>
      </w:r>
      <w:r w:rsidRPr="00A84489" w:rsidR="549EF013">
        <w:rPr>
          <w:rFonts w:ascii="Times New Roman" w:hAnsi="Times New Roman"/>
          <w:sz w:val="24"/>
        </w:rPr>
        <w:t>vad</w:t>
      </w:r>
      <w:r w:rsidRPr="082ECFFC">
        <w:rPr>
          <w:rFonts w:ascii="Times New Roman" w:hAnsi="Times New Roman"/>
          <w:sz w:val="24"/>
        </w:rPr>
        <w:t>. Demograafiliselt on mõju oluline eelkõige maapiirkondade elanikele ja psühhiaatrilise abi vajajatele, kelle jaoks tagatakse e-konsultatsiooni abil kiirem ja õigeaegsem abi.</w:t>
      </w:r>
    </w:p>
    <w:p w:rsidRPr="00401AA5" w:rsidR="6992E00A" w:rsidP="0610DA96" w:rsidRDefault="6992E00A" w14:paraId="3CBDA47C" w14:textId="1D5AB862">
      <w:pPr>
        <w:rPr>
          <w:rFonts w:ascii="Times New Roman" w:hAnsi="Times New Roman"/>
          <w:b/>
          <w:bCs/>
          <w:sz w:val="24"/>
        </w:rPr>
      </w:pPr>
    </w:p>
    <w:p w:rsidR="0050351A" w:rsidP="00DF3576" w:rsidRDefault="3F984EB9" w14:paraId="137AE034" w14:textId="413DE38C">
      <w:pPr>
        <w:spacing w:after="160" w:line="276" w:lineRule="auto"/>
        <w:rPr>
          <w:rFonts w:ascii="Times New Roman" w:hAnsi="Times New Roman"/>
          <w:sz w:val="24"/>
        </w:rPr>
      </w:pPr>
      <w:r w:rsidRPr="082ECFFC">
        <w:rPr>
          <w:rFonts w:ascii="Times New Roman" w:hAnsi="Times New Roman"/>
          <w:b/>
          <w:bCs/>
          <w:sz w:val="24"/>
        </w:rPr>
        <w:t xml:space="preserve">6.2. </w:t>
      </w:r>
      <w:r w:rsidRPr="082ECFFC" w:rsidR="6BBFE28B">
        <w:rPr>
          <w:rFonts w:ascii="Times New Roman" w:hAnsi="Times New Roman"/>
          <w:b/>
          <w:bCs/>
          <w:sz w:val="24"/>
        </w:rPr>
        <w:t>Si</w:t>
      </w:r>
      <w:r w:rsidRPr="082ECFFC">
        <w:rPr>
          <w:rFonts w:ascii="Times New Roman" w:hAnsi="Times New Roman"/>
          <w:b/>
          <w:bCs/>
          <w:sz w:val="24"/>
        </w:rPr>
        <w:t>h</w:t>
      </w:r>
      <w:r w:rsidRPr="082ECFFC" w:rsidR="6BBFE28B">
        <w:rPr>
          <w:rFonts w:ascii="Times New Roman" w:hAnsi="Times New Roman"/>
          <w:b/>
          <w:bCs/>
          <w:sz w:val="24"/>
        </w:rPr>
        <w:t xml:space="preserve">trühm: tervishoiuteenuse osutajad ja </w:t>
      </w:r>
      <w:r w:rsidRPr="00A84489" w:rsidR="24556689">
        <w:rPr>
          <w:rFonts w:ascii="Times New Roman" w:hAnsi="Times New Roman"/>
          <w:b/>
          <w:bCs/>
          <w:sz w:val="24"/>
        </w:rPr>
        <w:t xml:space="preserve">tervishoiuasutuste </w:t>
      </w:r>
      <w:r w:rsidRPr="082ECFFC" w:rsidR="6BBFE28B">
        <w:rPr>
          <w:rFonts w:ascii="Times New Roman" w:hAnsi="Times New Roman"/>
          <w:b/>
          <w:bCs/>
          <w:sz w:val="24"/>
        </w:rPr>
        <w:t>töötajad (</w:t>
      </w:r>
      <w:r w:rsidRPr="00A84489" w:rsidR="24556689">
        <w:rPr>
          <w:rFonts w:ascii="Times New Roman" w:hAnsi="Times New Roman"/>
          <w:b/>
          <w:bCs/>
          <w:sz w:val="24"/>
        </w:rPr>
        <w:t xml:space="preserve">sh </w:t>
      </w:r>
      <w:r w:rsidRPr="082ECFFC" w:rsidR="6BBFE28B">
        <w:rPr>
          <w:rFonts w:ascii="Times New Roman" w:hAnsi="Times New Roman"/>
          <w:b/>
          <w:bCs/>
          <w:sz w:val="24"/>
        </w:rPr>
        <w:t>tervishoiutöötajad, tugipersonal)</w:t>
      </w:r>
    </w:p>
    <w:p w:rsidR="00635A9F" w:rsidP="0DDADC02" w:rsidRDefault="66E55C03" w14:paraId="1B9C55FC" w14:textId="0D8E3711">
      <w:pPr>
        <w:rPr>
          <w:rFonts w:ascii="Times New Roman" w:hAnsi="Times New Roman"/>
          <w:sz w:val="24"/>
          <w:szCs w:val="24"/>
        </w:rPr>
      </w:pPr>
      <w:r w:rsidRPr="0DDADC02" w:rsidR="66E55C03">
        <w:rPr>
          <w:rFonts w:ascii="Times New Roman" w:hAnsi="Times New Roman"/>
          <w:sz w:val="24"/>
          <w:szCs w:val="24"/>
        </w:rPr>
        <w:t xml:space="preserve">2024. aastal </w:t>
      </w:r>
      <w:r w:rsidRPr="0DDADC02" w:rsidR="07D6EA85">
        <w:rPr>
          <w:rFonts w:ascii="Times New Roman" w:hAnsi="Times New Roman"/>
          <w:sz w:val="24"/>
          <w:szCs w:val="24"/>
        </w:rPr>
        <w:t>oli tervishoiuasutusi 1631, sh 407 pere- ja 345 eriarstiabiasutust</w:t>
      </w:r>
      <w:r w:rsidRPr="0DDADC02" w:rsidR="000C3911">
        <w:rPr>
          <w:rStyle w:val="Allmrkuseviide"/>
          <w:rFonts w:ascii="Times New Roman" w:hAnsi="Times New Roman"/>
          <w:sz w:val="24"/>
          <w:szCs w:val="24"/>
        </w:rPr>
        <w:footnoteReference w:id="7"/>
      </w:r>
      <w:r w:rsidRPr="0DDADC02" w:rsidR="07D6EA85">
        <w:rPr>
          <w:rFonts w:ascii="Times New Roman" w:hAnsi="Times New Roman"/>
          <w:sz w:val="24"/>
          <w:szCs w:val="24"/>
        </w:rPr>
        <w:t xml:space="preserve">. </w:t>
      </w:r>
      <w:commentRangeStart w:id="330337180"/>
      <w:r w:rsidRPr="0DDADC02" w:rsidR="67752F38">
        <w:rPr>
          <w:rFonts w:ascii="Times New Roman" w:hAnsi="Times New Roman"/>
          <w:sz w:val="24"/>
          <w:szCs w:val="24"/>
        </w:rPr>
        <w:t xml:space="preserve">Kõikidest majanduslikult aktiivsetest ettevõtetest </w:t>
      </w:r>
      <w:r w:rsidRPr="0DDADC02" w:rsidR="3FD6700C">
        <w:rPr>
          <w:rFonts w:ascii="Times New Roman" w:hAnsi="Times New Roman"/>
          <w:sz w:val="24"/>
          <w:szCs w:val="24"/>
        </w:rPr>
        <w:t>(2024. a seisuga 158 378</w:t>
      </w:r>
      <w:r w:rsidRPr="0DDADC02" w:rsidR="00047BCC">
        <w:rPr>
          <w:rStyle w:val="Allmrkuseviide"/>
          <w:rFonts w:ascii="Times New Roman" w:hAnsi="Times New Roman"/>
          <w:sz w:val="24"/>
          <w:szCs w:val="24"/>
        </w:rPr>
        <w:footnoteReference w:id="8"/>
      </w:r>
      <w:r w:rsidRPr="0DDADC02" w:rsidR="3FD6700C">
        <w:rPr>
          <w:rFonts w:ascii="Times New Roman" w:hAnsi="Times New Roman"/>
          <w:sz w:val="24"/>
          <w:szCs w:val="24"/>
        </w:rPr>
        <w:t xml:space="preserve">) </w:t>
      </w:r>
      <w:r w:rsidRPr="0DDADC02" w:rsidR="67752F38">
        <w:rPr>
          <w:rFonts w:ascii="Times New Roman" w:hAnsi="Times New Roman"/>
          <w:sz w:val="24"/>
          <w:szCs w:val="24"/>
        </w:rPr>
        <w:t xml:space="preserve">moodustavad </w:t>
      </w:r>
      <w:r w:rsidRPr="0DDADC02" w:rsidR="3FD6700C">
        <w:rPr>
          <w:rFonts w:ascii="Times New Roman" w:hAnsi="Times New Roman"/>
          <w:sz w:val="24"/>
          <w:szCs w:val="24"/>
        </w:rPr>
        <w:t>mõjutatud asutused alla 1%</w:t>
      </w:r>
      <w:r w:rsidRPr="0DDADC02" w:rsidR="324A4FC4">
        <w:rPr>
          <w:rFonts w:ascii="Times New Roman" w:hAnsi="Times New Roman"/>
          <w:sz w:val="24"/>
          <w:szCs w:val="24"/>
        </w:rPr>
        <w:t>.</w:t>
      </w:r>
      <w:commentRangeEnd w:id="330337180"/>
      <w:r>
        <w:rPr>
          <w:rStyle w:val="CommentReference"/>
        </w:rPr>
        <w:commentReference w:id="330337180"/>
      </w:r>
      <w:r w:rsidRPr="0DDADC02" w:rsidR="2330C4DB">
        <w:rPr>
          <w:rFonts w:ascii="Times New Roman" w:hAnsi="Times New Roman"/>
          <w:sz w:val="24"/>
          <w:szCs w:val="24"/>
        </w:rPr>
        <w:t xml:space="preserve"> </w:t>
      </w:r>
      <w:r w:rsidRPr="0DDADC02" w:rsidR="324A4FC4">
        <w:rPr>
          <w:rFonts w:ascii="Times New Roman" w:hAnsi="Times New Roman"/>
          <w:sz w:val="24"/>
          <w:szCs w:val="24"/>
        </w:rPr>
        <w:t>Aktiivse</w:t>
      </w:r>
      <w:r w:rsidRPr="0DDADC02" w:rsidR="23D737AB">
        <w:rPr>
          <w:rFonts w:ascii="Times New Roman" w:hAnsi="Times New Roman"/>
          <w:sz w:val="24"/>
          <w:szCs w:val="24"/>
        </w:rPr>
        <w:t>lt tegutsevaid arste oli 2024. aastal 4911, sh 960 perearsti</w:t>
      </w:r>
      <w:r w:rsidRPr="0DDADC02" w:rsidR="0051651E">
        <w:rPr>
          <w:rStyle w:val="Allmrkuseviide"/>
          <w:rFonts w:ascii="Times New Roman" w:hAnsi="Times New Roman"/>
          <w:sz w:val="24"/>
          <w:szCs w:val="24"/>
        </w:rPr>
        <w:footnoteReference w:id="9"/>
      </w:r>
      <w:r w:rsidRPr="0DDADC02" w:rsidR="23D737AB">
        <w:rPr>
          <w:rFonts w:ascii="Times New Roman" w:hAnsi="Times New Roman"/>
          <w:sz w:val="24"/>
          <w:szCs w:val="24"/>
        </w:rPr>
        <w:t xml:space="preserve">. </w:t>
      </w:r>
      <w:r w:rsidRPr="0DDADC02" w:rsidR="2330C4DB">
        <w:rPr>
          <w:rFonts w:ascii="Times New Roman" w:hAnsi="Times New Roman"/>
          <w:sz w:val="24"/>
          <w:szCs w:val="24"/>
        </w:rPr>
        <w:t xml:space="preserve">Mõjutatud sihtrühma kuulub ka </w:t>
      </w:r>
      <w:r w:rsidRPr="0DDADC02" w:rsidR="2330C4DB">
        <w:rPr>
          <w:rFonts w:ascii="Times New Roman" w:hAnsi="Times New Roman"/>
          <w:sz w:val="24"/>
          <w:szCs w:val="24"/>
        </w:rPr>
        <w:t>TTO-de</w:t>
      </w:r>
      <w:r w:rsidRPr="0DDADC02" w:rsidR="2330C4DB">
        <w:rPr>
          <w:rFonts w:ascii="Times New Roman" w:hAnsi="Times New Roman"/>
          <w:sz w:val="24"/>
          <w:szCs w:val="24"/>
        </w:rPr>
        <w:t xml:space="preserve"> tugipersonal, peamiselt registratuuri töötajad, kelle arv ei ole teada.</w:t>
      </w:r>
    </w:p>
    <w:p w:rsidR="00FE1A0B" w:rsidP="082ECFFC" w:rsidRDefault="00FE1A0B" w14:paraId="2768DFB6" w14:textId="77777777">
      <w:pPr>
        <w:rPr>
          <w:rFonts w:ascii="Times New Roman" w:hAnsi="Times New Roman"/>
          <w:sz w:val="24"/>
        </w:rPr>
      </w:pPr>
    </w:p>
    <w:p w:rsidRPr="00A84489" w:rsidR="00F766DC" w:rsidP="082ECFFC" w:rsidRDefault="4161FFE8" w14:paraId="7EA5254B" w14:textId="0256F730">
      <w:pPr>
        <w:rPr>
          <w:rFonts w:ascii="Times New Roman" w:hAnsi="Times New Roman"/>
          <w:b/>
          <w:bCs/>
          <w:sz w:val="24"/>
        </w:rPr>
      </w:pPr>
      <w:r w:rsidRPr="00A84489">
        <w:rPr>
          <w:rFonts w:ascii="Times New Roman" w:hAnsi="Times New Roman"/>
          <w:b/>
          <w:bCs/>
          <w:sz w:val="24"/>
        </w:rPr>
        <w:t xml:space="preserve">6.2.1. </w:t>
      </w:r>
      <w:r w:rsidRPr="00A84489" w:rsidR="436FAE69">
        <w:rPr>
          <w:rFonts w:ascii="Times New Roman" w:hAnsi="Times New Roman"/>
          <w:b/>
          <w:bCs/>
          <w:sz w:val="24"/>
        </w:rPr>
        <w:t>Sotsiaalne mõju</w:t>
      </w:r>
    </w:p>
    <w:p w:rsidR="00F766DC" w:rsidP="082ECFFC" w:rsidRDefault="00F766DC" w14:paraId="2B8E968F" w14:textId="77777777">
      <w:pPr>
        <w:rPr>
          <w:rFonts w:ascii="Times New Roman" w:hAnsi="Times New Roman"/>
          <w:sz w:val="24"/>
        </w:rPr>
      </w:pPr>
    </w:p>
    <w:p w:rsidR="0D00B93D" w:rsidP="082ECFFC" w:rsidRDefault="6BBFE28B" w14:paraId="331775A7" w14:textId="17276FC6">
      <w:pPr>
        <w:rPr>
          <w:rFonts w:ascii="Times New Roman" w:hAnsi="Times New Roman"/>
          <w:sz w:val="24"/>
        </w:rPr>
      </w:pPr>
      <w:r w:rsidRPr="082ECFFC">
        <w:rPr>
          <w:rFonts w:ascii="Times New Roman" w:hAnsi="Times New Roman"/>
          <w:sz w:val="24"/>
        </w:rPr>
        <w:t xml:space="preserve">Tervishoiuteenuse osutajad saavad planeerida ambulatoorse vastuvõtu mahte ja patsientide liikumist sihipärasemalt, mis vähendab ebavajalikke </w:t>
      </w:r>
      <w:r w:rsidRPr="082ECFFC" w:rsidR="371F6AC1">
        <w:rPr>
          <w:rFonts w:ascii="Times New Roman" w:hAnsi="Times New Roman"/>
          <w:sz w:val="24"/>
        </w:rPr>
        <w:t>eriarsti</w:t>
      </w:r>
      <w:r w:rsidRPr="082ECFFC">
        <w:rPr>
          <w:rFonts w:ascii="Times New Roman" w:hAnsi="Times New Roman"/>
          <w:sz w:val="24"/>
        </w:rPr>
        <w:t>visiite</w:t>
      </w:r>
      <w:r w:rsidRPr="082ECFFC" w:rsidR="371F6AC1">
        <w:rPr>
          <w:rFonts w:ascii="Times New Roman" w:hAnsi="Times New Roman"/>
          <w:sz w:val="24"/>
        </w:rPr>
        <w:t xml:space="preserve">, </w:t>
      </w:r>
      <w:r w:rsidRPr="082ECFFC">
        <w:rPr>
          <w:rFonts w:ascii="Times New Roman" w:hAnsi="Times New Roman"/>
          <w:sz w:val="24"/>
        </w:rPr>
        <w:t>suurendab ravi järjepidevus</w:t>
      </w:r>
      <w:r w:rsidRPr="082ECFFC" w:rsidR="371F6AC1">
        <w:rPr>
          <w:rFonts w:ascii="Times New Roman" w:hAnsi="Times New Roman"/>
          <w:sz w:val="24"/>
        </w:rPr>
        <w:t xml:space="preserve">t ning toetab ravijärjekordade lühenemist. </w:t>
      </w:r>
    </w:p>
    <w:p w:rsidR="00230A49" w:rsidP="0610DA96" w:rsidRDefault="00230A49" w14:paraId="4CAACC7F" w14:textId="77777777">
      <w:pPr>
        <w:rPr>
          <w:rFonts w:ascii="Times New Roman" w:hAnsi="Times New Roman"/>
          <w:sz w:val="24"/>
        </w:rPr>
      </w:pPr>
    </w:p>
    <w:p w:rsidR="0D00B93D" w:rsidP="082ECFFC" w:rsidRDefault="371F6AC1" w14:paraId="017658B4" w14:textId="6646089F">
      <w:pPr>
        <w:rPr>
          <w:rFonts w:ascii="Times New Roman" w:hAnsi="Times New Roman"/>
          <w:sz w:val="24"/>
        </w:rPr>
      </w:pPr>
      <w:r w:rsidRPr="082ECFFC">
        <w:rPr>
          <w:rFonts w:ascii="Times New Roman" w:hAnsi="Times New Roman"/>
          <w:sz w:val="24"/>
        </w:rPr>
        <w:t>TTO-de r</w:t>
      </w:r>
      <w:r w:rsidRPr="082ECFFC" w:rsidR="6BBFE28B">
        <w:rPr>
          <w:rFonts w:ascii="Times New Roman" w:hAnsi="Times New Roman"/>
          <w:sz w:val="24"/>
        </w:rPr>
        <w:t>egistratuuridele lisandub koormus vastuvõtuaegade edastamisel patsientidele, kuid samas väheneb koormus isehelistajatelt</w:t>
      </w:r>
      <w:r w:rsidRPr="082ECFFC">
        <w:rPr>
          <w:rFonts w:ascii="Times New Roman" w:hAnsi="Times New Roman"/>
          <w:sz w:val="24"/>
        </w:rPr>
        <w:t>, mistõttu täiendavat töö- või halduskoormuse suurenemist ei teki</w:t>
      </w:r>
      <w:r w:rsidRPr="082ECFFC" w:rsidR="6BBFE28B">
        <w:rPr>
          <w:rFonts w:ascii="Times New Roman" w:hAnsi="Times New Roman"/>
          <w:sz w:val="24"/>
        </w:rPr>
        <w:t>.</w:t>
      </w:r>
    </w:p>
    <w:p w:rsidRPr="007A7549" w:rsidR="0D00B93D" w:rsidP="0DDADC02" w:rsidRDefault="6BBFE28B" w14:paraId="6B62854B" w14:textId="740BCFD3">
      <w:pPr>
        <w:rPr>
          <w:rFonts w:ascii="Times New Roman" w:hAnsi="Times New Roman"/>
          <w:sz w:val="24"/>
          <w:szCs w:val="24"/>
        </w:rPr>
      </w:pPr>
      <w:commentRangeStart w:id="2042787717"/>
      <w:r w:rsidRPr="0DDADC02" w:rsidR="6BBFE28B">
        <w:rPr>
          <w:rFonts w:ascii="Times New Roman" w:hAnsi="Times New Roman"/>
          <w:sz w:val="24"/>
          <w:szCs w:val="24"/>
        </w:rPr>
        <w:t xml:space="preserve">Perearstidele </w:t>
      </w:r>
      <w:r w:rsidRPr="0DDADC02" w:rsidR="0561058E">
        <w:rPr>
          <w:rFonts w:ascii="Times New Roman" w:hAnsi="Times New Roman"/>
          <w:sz w:val="24"/>
          <w:szCs w:val="24"/>
        </w:rPr>
        <w:t xml:space="preserve">võib </w:t>
      </w:r>
      <w:r w:rsidRPr="0DDADC02" w:rsidR="6BBFE28B">
        <w:rPr>
          <w:rFonts w:ascii="Times New Roman" w:hAnsi="Times New Roman"/>
          <w:sz w:val="24"/>
          <w:szCs w:val="24"/>
        </w:rPr>
        <w:t xml:space="preserve">muudatus </w:t>
      </w:r>
      <w:r w:rsidRPr="0DDADC02" w:rsidR="106F59C7">
        <w:rPr>
          <w:rFonts w:ascii="Times New Roman" w:hAnsi="Times New Roman"/>
          <w:sz w:val="24"/>
          <w:szCs w:val="24"/>
        </w:rPr>
        <w:t xml:space="preserve">tähendada vähest </w:t>
      </w:r>
      <w:r w:rsidRPr="0DDADC02" w:rsidR="6BBFE28B">
        <w:rPr>
          <w:rFonts w:ascii="Times New Roman" w:hAnsi="Times New Roman"/>
          <w:sz w:val="24"/>
          <w:szCs w:val="24"/>
        </w:rPr>
        <w:t xml:space="preserve">koormuse kasvu, sest e-konsultatsiooni saatekirja vormistamine </w:t>
      </w:r>
      <w:r w:rsidRPr="0DDADC02" w:rsidR="007125D6">
        <w:rPr>
          <w:rFonts w:ascii="Times New Roman" w:hAnsi="Times New Roman"/>
          <w:sz w:val="24"/>
          <w:szCs w:val="24"/>
        </w:rPr>
        <w:t>on</w:t>
      </w:r>
      <w:r w:rsidRPr="0DDADC02" w:rsidR="471A5BE5">
        <w:rPr>
          <w:rFonts w:ascii="Times New Roman" w:hAnsi="Times New Roman"/>
          <w:sz w:val="24"/>
          <w:szCs w:val="24"/>
        </w:rPr>
        <w:t xml:space="preserve"> </w:t>
      </w:r>
      <w:r w:rsidRPr="0DDADC02" w:rsidR="6BBFE28B">
        <w:rPr>
          <w:rFonts w:ascii="Times New Roman" w:hAnsi="Times New Roman"/>
          <w:sz w:val="24"/>
          <w:szCs w:val="24"/>
        </w:rPr>
        <w:t xml:space="preserve">mahukam kui tavasaatekirja oma. </w:t>
      </w:r>
      <w:commentRangeEnd w:id="2042787717"/>
      <w:r>
        <w:rPr>
          <w:rStyle w:val="CommentReference"/>
        </w:rPr>
        <w:commentReference w:id="2042787717"/>
      </w:r>
      <w:r w:rsidRPr="0DDADC02" w:rsidR="6BBFE28B">
        <w:rPr>
          <w:rFonts w:ascii="Times New Roman" w:hAnsi="Times New Roman"/>
          <w:sz w:val="24"/>
          <w:szCs w:val="24"/>
        </w:rPr>
        <w:t>Perearstidele tuleb pakkuda koolitusi ja tugimeetmeid muudatusega kohanemiseks.</w:t>
      </w:r>
    </w:p>
    <w:p w:rsidRPr="007A7549" w:rsidR="00B50AD9" w:rsidP="082ECFFC" w:rsidRDefault="00B50AD9" w14:paraId="4503CAFD" w14:textId="049F315A">
      <w:pPr>
        <w:rPr>
          <w:rFonts w:ascii="Times New Roman" w:hAnsi="Times New Roman"/>
          <w:b/>
          <w:bCs/>
          <w:sz w:val="24"/>
        </w:rPr>
      </w:pPr>
    </w:p>
    <w:p w:rsidRPr="00401AA5" w:rsidR="004809B0" w:rsidP="082ECFFC" w:rsidRDefault="4161FFE8" w14:paraId="533BE959" w14:textId="58189B87">
      <w:pPr>
        <w:rPr>
          <w:rFonts w:ascii="Times New Roman" w:hAnsi="Times New Roman" w:eastAsia="Roboto"/>
          <w:b/>
          <w:bCs/>
          <w:sz w:val="24"/>
        </w:rPr>
      </w:pPr>
      <w:r w:rsidRPr="00A84489">
        <w:rPr>
          <w:rFonts w:ascii="Times New Roman" w:hAnsi="Times New Roman" w:eastAsia="Roboto"/>
          <w:b/>
          <w:bCs/>
          <w:sz w:val="24"/>
        </w:rPr>
        <w:t>6.2.</w:t>
      </w:r>
      <w:r w:rsidRPr="082ECFFC">
        <w:rPr>
          <w:rFonts w:ascii="Times New Roman" w:hAnsi="Times New Roman" w:eastAsia="Roboto"/>
          <w:b/>
          <w:bCs/>
          <w:sz w:val="24"/>
        </w:rPr>
        <w:t>2. Majanduslik mõju (mõju halduskoormusele)</w:t>
      </w:r>
    </w:p>
    <w:p w:rsidRPr="00401AA5" w:rsidR="004809B0" w:rsidP="082ECFFC" w:rsidRDefault="004809B0" w14:paraId="3C73E368" w14:textId="77777777">
      <w:pPr>
        <w:rPr>
          <w:rFonts w:ascii="Times New Roman" w:hAnsi="Times New Roman" w:eastAsia="Roboto"/>
          <w:sz w:val="24"/>
        </w:rPr>
      </w:pPr>
    </w:p>
    <w:p w:rsidRPr="00401AA5" w:rsidR="004809B0" w:rsidP="1B2ABABB" w:rsidRDefault="7F7673CA" w14:paraId="44E7F216" w14:textId="41408AD7">
      <w:pPr>
        <w:rPr>
          <w:rFonts w:ascii="Times New Roman" w:hAnsi="Times New Roman"/>
          <w:sz w:val="24"/>
          <w:szCs w:val="24"/>
        </w:rPr>
      </w:pPr>
      <w:r w:rsidRPr="0DDADC02" w:rsidR="24CC41C6">
        <w:rPr>
          <w:rFonts w:ascii="Times New Roman" w:hAnsi="Times New Roman"/>
          <w:sz w:val="24"/>
          <w:szCs w:val="24"/>
        </w:rPr>
        <w:t>Eelnõu</w:t>
      </w:r>
      <w:r w:rsidRPr="0DDADC02" w:rsidR="5AB56418">
        <w:rPr>
          <w:rFonts w:ascii="Times New Roman" w:hAnsi="Times New Roman"/>
          <w:sz w:val="24"/>
          <w:szCs w:val="24"/>
        </w:rPr>
        <w:t>ga kavandatavaid muudatusi</w:t>
      </w:r>
      <w:r w:rsidRPr="0DDADC02" w:rsidR="41B1D978">
        <w:rPr>
          <w:rFonts w:ascii="Times New Roman" w:hAnsi="Times New Roman"/>
          <w:sz w:val="24"/>
          <w:szCs w:val="24"/>
        </w:rPr>
        <w:t xml:space="preserve"> on halduskoormuse aspektist hinnatud. Eelnõu rakendamine </w:t>
      </w:r>
      <w:r w:rsidRPr="0DDADC02" w:rsidR="41B1D978">
        <w:rPr>
          <w:rFonts w:ascii="Times New Roman" w:hAnsi="Times New Roman"/>
          <w:b w:val="1"/>
          <w:bCs w:val="1"/>
          <w:sz w:val="24"/>
          <w:szCs w:val="24"/>
        </w:rPr>
        <w:t>vähendab</w:t>
      </w:r>
      <w:r w:rsidRPr="0DDADC02" w:rsidR="41B1D978">
        <w:rPr>
          <w:rFonts w:ascii="Times New Roman" w:hAnsi="Times New Roman"/>
          <w:sz w:val="24"/>
          <w:szCs w:val="24"/>
        </w:rPr>
        <w:t xml:space="preserve"> </w:t>
      </w:r>
      <w:r w:rsidRPr="0DDADC02" w:rsidR="41B1D978">
        <w:rPr>
          <w:rFonts w:ascii="Times New Roman" w:hAnsi="Times New Roman"/>
          <w:b w:val="1"/>
          <w:bCs w:val="1"/>
          <w:sz w:val="24"/>
          <w:szCs w:val="24"/>
        </w:rPr>
        <w:t>halduskoormust</w:t>
      </w:r>
      <w:r w:rsidRPr="0DDADC02" w:rsidR="41B1D978">
        <w:rPr>
          <w:rFonts w:ascii="Times New Roman" w:hAnsi="Times New Roman"/>
          <w:sz w:val="24"/>
          <w:szCs w:val="24"/>
        </w:rPr>
        <w:t>, kuna lihtsustab tervishoiutöötajate, eelkõige perearsti ja eriarsti vahelist suhtlust</w:t>
      </w:r>
      <w:r w:rsidRPr="0DDADC02" w:rsidR="5AB56418">
        <w:rPr>
          <w:rFonts w:ascii="Times New Roman" w:hAnsi="Times New Roman"/>
          <w:sz w:val="24"/>
          <w:szCs w:val="24"/>
        </w:rPr>
        <w:t>,</w:t>
      </w:r>
      <w:r w:rsidRPr="0DDADC02" w:rsidR="41B1D978">
        <w:rPr>
          <w:rFonts w:ascii="Times New Roman" w:hAnsi="Times New Roman"/>
          <w:sz w:val="24"/>
          <w:szCs w:val="24"/>
        </w:rPr>
        <w:t xml:space="preserve"> vähendades välditavaid eriarstiabi visiite, mille puhul on kohane tagada abi esmatasandil perearsti poolt. </w:t>
      </w:r>
      <w:r w:rsidRPr="0DDADC02" w:rsidR="4D80FDC4">
        <w:rPr>
          <w:rFonts w:ascii="Times New Roman" w:hAnsi="Times New Roman"/>
          <w:sz w:val="24"/>
          <w:szCs w:val="24"/>
        </w:rPr>
        <w:t>See</w:t>
      </w:r>
      <w:r w:rsidRPr="0DDADC02" w:rsidR="502CBD6C">
        <w:rPr>
          <w:rFonts w:ascii="Times New Roman" w:hAnsi="Times New Roman"/>
          <w:sz w:val="24"/>
          <w:szCs w:val="24"/>
        </w:rPr>
        <w:t>ga</w:t>
      </w:r>
      <w:r w:rsidRPr="0DDADC02" w:rsidR="41B1D978">
        <w:rPr>
          <w:rFonts w:ascii="Times New Roman" w:hAnsi="Times New Roman"/>
          <w:sz w:val="24"/>
          <w:szCs w:val="24"/>
        </w:rPr>
        <w:t xml:space="preserve"> sääst</w:t>
      </w:r>
      <w:r w:rsidRPr="0DDADC02" w:rsidR="5AB56418">
        <w:rPr>
          <w:rFonts w:ascii="Times New Roman" w:hAnsi="Times New Roman"/>
          <w:sz w:val="24"/>
          <w:szCs w:val="24"/>
        </w:rPr>
        <w:t xml:space="preserve">etakse muudatusega </w:t>
      </w:r>
      <w:r w:rsidRPr="0DDADC02" w:rsidR="41B1D978">
        <w:rPr>
          <w:rFonts w:ascii="Times New Roman" w:hAnsi="Times New Roman"/>
          <w:sz w:val="24"/>
          <w:szCs w:val="24"/>
        </w:rPr>
        <w:t xml:space="preserve">aega nii patsientide kui ka arstide jaoks, </w:t>
      </w:r>
      <w:r w:rsidRPr="0DDADC02" w:rsidR="41B1D978">
        <w:rPr>
          <w:rFonts w:ascii="Times New Roman" w:hAnsi="Times New Roman"/>
          <w:sz w:val="24"/>
          <w:szCs w:val="24"/>
        </w:rPr>
        <w:t>vähendades samas eriarstiabi järjekordi.</w:t>
      </w:r>
      <w:r w:rsidRPr="0DDADC02" w:rsidR="41B1D978">
        <w:rPr>
          <w:rFonts w:ascii="Times New Roman" w:hAnsi="Times New Roman"/>
          <w:sz w:val="24"/>
          <w:szCs w:val="24"/>
        </w:rPr>
        <w:t xml:space="preserve"> Positiivse mõjuna väheneb halduskoormus ka </w:t>
      </w:r>
      <w:commentRangeStart w:id="934754505"/>
      <w:r w:rsidRPr="0DDADC02" w:rsidR="41B1D978">
        <w:rPr>
          <w:rFonts w:ascii="Times New Roman" w:hAnsi="Times New Roman"/>
          <w:sz w:val="24"/>
          <w:szCs w:val="24"/>
        </w:rPr>
        <w:t>pabersaatekirjade kasutamise lõppemise tõttu</w:t>
      </w:r>
      <w:commentRangeEnd w:id="934754505"/>
      <w:r>
        <w:rPr>
          <w:rStyle w:val="CommentReference"/>
        </w:rPr>
        <w:commentReference w:id="934754505"/>
      </w:r>
      <w:r w:rsidRPr="0DDADC02" w:rsidR="41B1D978">
        <w:rPr>
          <w:rFonts w:ascii="Times New Roman" w:hAnsi="Times New Roman"/>
          <w:sz w:val="24"/>
          <w:szCs w:val="24"/>
        </w:rPr>
        <w:t xml:space="preserve"> ning seega väheneb ka andmete topelt sisestamise vajadus.  </w:t>
      </w:r>
    </w:p>
    <w:p w:rsidRPr="00401AA5" w:rsidR="006E0716" w:rsidP="00C376E7" w:rsidRDefault="006E0716" w14:paraId="1C5CB4EF" w14:textId="77777777">
      <w:pPr>
        <w:rPr>
          <w:rFonts w:ascii="Times New Roman" w:hAnsi="Times New Roman" w:eastAsia="Roboto"/>
          <w:sz w:val="24"/>
        </w:rPr>
      </w:pPr>
    </w:p>
    <w:p w:rsidRPr="00401AA5" w:rsidR="7998DB93" w:rsidP="0DDADC02" w:rsidRDefault="6301A143" w14:paraId="107EA9EC" w14:textId="4D0B9013">
      <w:pPr>
        <w:rPr>
          <w:rFonts w:ascii="Times New Roman" w:hAnsi="Times New Roman" w:eastAsia="Roboto"/>
          <w:b w:val="1"/>
          <w:bCs w:val="1"/>
          <w:sz w:val="24"/>
          <w:szCs w:val="24"/>
        </w:rPr>
      </w:pPr>
      <w:r w:rsidRPr="0DDADC02" w:rsidR="6301A143">
        <w:rPr>
          <w:rFonts w:ascii="Times New Roman" w:hAnsi="Times New Roman" w:eastAsia="Roboto"/>
          <w:b w:val="1"/>
          <w:bCs w:val="1"/>
          <w:sz w:val="24"/>
          <w:szCs w:val="24"/>
        </w:rPr>
        <w:t>6</w:t>
      </w:r>
      <w:r w:rsidRPr="0DDADC02" w:rsidR="00DE59C5">
        <w:rPr>
          <w:rFonts w:ascii="Times New Roman" w:hAnsi="Times New Roman" w:eastAsia="Roboto"/>
          <w:b w:val="1"/>
          <w:bCs w:val="1"/>
          <w:sz w:val="24"/>
          <w:szCs w:val="24"/>
        </w:rPr>
        <w:t>.</w:t>
      </w:r>
      <w:r w:rsidRPr="0DDADC02" w:rsidR="4ECD6625">
        <w:rPr>
          <w:rFonts w:ascii="Times New Roman" w:hAnsi="Times New Roman" w:eastAsia="Roboto"/>
          <w:b w:val="1"/>
          <w:bCs w:val="1"/>
          <w:sz w:val="24"/>
          <w:szCs w:val="24"/>
        </w:rPr>
        <w:t>2</w:t>
      </w:r>
      <w:r w:rsidRPr="0DDADC02" w:rsidR="04D5F2D2">
        <w:rPr>
          <w:rFonts w:ascii="Times New Roman" w:hAnsi="Times New Roman" w:eastAsia="Roboto"/>
          <w:b w:val="1"/>
          <w:bCs w:val="1"/>
          <w:sz w:val="24"/>
          <w:szCs w:val="24"/>
        </w:rPr>
        <w:t>.</w:t>
      </w:r>
      <w:r w:rsidRPr="0DDADC02" w:rsidR="09CBA047">
        <w:rPr>
          <w:rFonts w:ascii="Times New Roman" w:hAnsi="Times New Roman" w:eastAsia="Roboto"/>
          <w:b w:val="1"/>
          <w:bCs w:val="1"/>
          <w:sz w:val="24"/>
          <w:szCs w:val="24"/>
        </w:rPr>
        <w:t>3</w:t>
      </w:r>
      <w:commentRangeStart w:id="1062032688"/>
      <w:r w:rsidRPr="0DDADC02" w:rsidR="09CBA047">
        <w:rPr>
          <w:rFonts w:ascii="Times New Roman" w:hAnsi="Times New Roman" w:eastAsia="Roboto"/>
          <w:b w:val="1"/>
          <w:bCs w:val="1"/>
          <w:sz w:val="24"/>
          <w:szCs w:val="24"/>
        </w:rPr>
        <w:t>.</w:t>
      </w:r>
      <w:r w:rsidRPr="0DDADC02" w:rsidR="04D5F2D2">
        <w:rPr>
          <w:rFonts w:ascii="Times New Roman" w:hAnsi="Times New Roman" w:eastAsia="Roboto"/>
          <w:b w:val="1"/>
          <w:bCs w:val="1"/>
          <w:sz w:val="24"/>
          <w:szCs w:val="24"/>
        </w:rPr>
        <w:t xml:space="preserve"> </w:t>
      </w:r>
      <w:r w:rsidRPr="0DDADC02" w:rsidR="00DE59C5">
        <w:rPr>
          <w:rFonts w:ascii="Times New Roman" w:hAnsi="Times New Roman" w:eastAsia="Roboto"/>
          <w:b w:val="1"/>
          <w:bCs w:val="1"/>
          <w:sz w:val="24"/>
          <w:szCs w:val="24"/>
        </w:rPr>
        <w:t>M</w:t>
      </w:r>
      <w:r w:rsidRPr="0DDADC02" w:rsidR="0C4B925F">
        <w:rPr>
          <w:rFonts w:ascii="Times New Roman" w:hAnsi="Times New Roman" w:eastAsia="Roboto"/>
          <w:b w:val="1"/>
          <w:bCs w:val="1"/>
          <w:sz w:val="24"/>
          <w:szCs w:val="24"/>
        </w:rPr>
        <w:t xml:space="preserve">õju </w:t>
      </w:r>
      <w:r w:rsidRPr="0DDADC02" w:rsidR="6000475B">
        <w:rPr>
          <w:rFonts w:ascii="Times New Roman" w:hAnsi="Times New Roman" w:eastAsia="Roboto"/>
          <w:b w:val="1"/>
          <w:bCs w:val="1"/>
          <w:sz w:val="24"/>
          <w:szCs w:val="24"/>
        </w:rPr>
        <w:t>infotehnoloogilisele arengule</w:t>
      </w:r>
      <w:r w:rsidRPr="0DDADC02" w:rsidR="0C4B925F">
        <w:rPr>
          <w:rFonts w:ascii="Times New Roman" w:hAnsi="Times New Roman" w:eastAsia="Roboto"/>
          <w:b w:val="1"/>
          <w:bCs w:val="1"/>
          <w:color w:val="FF0000"/>
          <w:sz w:val="24"/>
          <w:szCs w:val="24"/>
        </w:rPr>
        <w:t xml:space="preserve"> </w:t>
      </w:r>
      <w:commentRangeEnd w:id="1062032688"/>
      <w:r>
        <w:rPr>
          <w:rStyle w:val="CommentReference"/>
        </w:rPr>
        <w:commentReference w:id="1062032688"/>
      </w:r>
    </w:p>
    <w:p w:rsidRPr="00512624" w:rsidR="001102DF" w:rsidP="082ECFFC" w:rsidRDefault="001102DF" w14:paraId="7A28DB47" w14:textId="16B895E1">
      <w:pPr>
        <w:rPr>
          <w:rFonts w:ascii="Times New Roman" w:hAnsi="Times New Roman" w:eastAsia="Roboto"/>
          <w:b/>
          <w:bCs/>
          <w:sz w:val="24"/>
        </w:rPr>
      </w:pPr>
    </w:p>
    <w:p w:rsidR="13BFA087" w:rsidP="082ECFFC" w:rsidRDefault="6E0A45CB" w14:paraId="7A03A8D1" w14:textId="29BFA430">
      <w:pPr>
        <w:rPr>
          <w:rFonts w:ascii="Times New Roman" w:hAnsi="Times New Roman"/>
          <w:sz w:val="24"/>
        </w:rPr>
      </w:pPr>
      <w:r w:rsidRPr="082ECFFC">
        <w:rPr>
          <w:rFonts w:ascii="Times New Roman" w:hAnsi="Times New Roman"/>
          <w:sz w:val="24"/>
        </w:rPr>
        <w:t xml:space="preserve">Lahendus ei mõjuta riigi infosüsteemide üldist toimimist ega e-teenuste kättesaadavust, kuid parandab terviseandmete kvaliteeti ja kasutatavust raviteekonna planeerimisel. </w:t>
      </w:r>
    </w:p>
    <w:p w:rsidR="002D0B30" w:rsidP="00C376E7" w:rsidRDefault="002D0B30" w14:paraId="2E8F9D84" w14:textId="77777777">
      <w:pPr>
        <w:rPr>
          <w:rFonts w:ascii="Times New Roman" w:hAnsi="Times New Roman"/>
          <w:sz w:val="24"/>
        </w:rPr>
      </w:pPr>
    </w:p>
    <w:p w:rsidRPr="00512624" w:rsidR="00A07F8F" w:rsidP="6992E00A" w:rsidRDefault="4D5D26D8" w14:paraId="158D276F" w14:textId="25DAB214">
      <w:pPr>
        <w:rPr>
          <w:rFonts w:ascii="Times New Roman" w:hAnsi="Times New Roman"/>
          <w:sz w:val="24"/>
        </w:rPr>
      </w:pPr>
      <w:r w:rsidRPr="6992E00A">
        <w:rPr>
          <w:rFonts w:ascii="Times New Roman" w:hAnsi="Times New Roman"/>
          <w:sz w:val="24"/>
        </w:rPr>
        <w:t xml:space="preserve">Muudatusel on </w:t>
      </w:r>
      <w:r w:rsidRPr="6992E00A" w:rsidR="3F0CEC84">
        <w:rPr>
          <w:rFonts w:ascii="Times New Roman" w:hAnsi="Times New Roman"/>
          <w:sz w:val="24"/>
        </w:rPr>
        <w:t>minimaal</w:t>
      </w:r>
      <w:r w:rsidRPr="6992E00A">
        <w:rPr>
          <w:rFonts w:ascii="Times New Roman" w:hAnsi="Times New Roman"/>
          <w:sz w:val="24"/>
        </w:rPr>
        <w:t>ne</w:t>
      </w:r>
      <w:r w:rsidRPr="6992E00A" w:rsidR="3F0CEC84">
        <w:rPr>
          <w:rFonts w:ascii="Times New Roman" w:hAnsi="Times New Roman"/>
          <w:sz w:val="24"/>
        </w:rPr>
        <w:t xml:space="preserve"> mõju tervishoiuteenuse osutajate infosüsteemidele. </w:t>
      </w:r>
      <w:r w:rsidRPr="6992E00A" w:rsidR="30B3CFEA">
        <w:rPr>
          <w:rFonts w:ascii="Times New Roman" w:hAnsi="Times New Roman"/>
          <w:sz w:val="24"/>
        </w:rPr>
        <w:t>K</w:t>
      </w:r>
      <w:r w:rsidRPr="6992E00A" w:rsidR="3F0CEC84">
        <w:rPr>
          <w:rFonts w:ascii="Times New Roman" w:hAnsi="Times New Roman"/>
          <w:sz w:val="24"/>
        </w:rPr>
        <w:t xml:space="preserve">õikides infosüsteemides </w:t>
      </w:r>
      <w:r w:rsidRPr="6992E00A" w:rsidR="30B3CFEA">
        <w:rPr>
          <w:rFonts w:ascii="Times New Roman" w:hAnsi="Times New Roman"/>
          <w:sz w:val="24"/>
        </w:rPr>
        <w:t>tuleb</w:t>
      </w:r>
      <w:r w:rsidRPr="6992E00A" w:rsidR="3F0CEC84">
        <w:rPr>
          <w:rFonts w:ascii="Times New Roman" w:hAnsi="Times New Roman"/>
          <w:sz w:val="24"/>
        </w:rPr>
        <w:t xml:space="preserve"> juurutada uue hinnaga teenused, mida teenuse osutamisel Tervisekassale raviarvele märkida. </w:t>
      </w:r>
      <w:r w:rsidRPr="6992E00A" w:rsidR="3D4C2E30">
        <w:rPr>
          <w:rFonts w:ascii="Times New Roman" w:hAnsi="Times New Roman"/>
          <w:sz w:val="24"/>
        </w:rPr>
        <w:t>Tegemist</w:t>
      </w:r>
      <w:r w:rsidRPr="6992E00A" w:rsidR="3F0CEC84">
        <w:rPr>
          <w:rFonts w:ascii="Times New Roman" w:hAnsi="Times New Roman"/>
          <w:sz w:val="24"/>
        </w:rPr>
        <w:t xml:space="preserve"> on tavapära</w:t>
      </w:r>
      <w:r w:rsidRPr="6992E00A" w:rsidR="3D4C2E30">
        <w:rPr>
          <w:rFonts w:ascii="Times New Roman" w:hAnsi="Times New Roman"/>
          <w:sz w:val="24"/>
        </w:rPr>
        <w:t>se protsessiga</w:t>
      </w:r>
      <w:r w:rsidRPr="6992E00A" w:rsidR="3F0CEC84">
        <w:rPr>
          <w:rFonts w:ascii="Times New Roman" w:hAnsi="Times New Roman"/>
          <w:sz w:val="24"/>
        </w:rPr>
        <w:t xml:space="preserve"> iga tervishoiuteenuste loetelu muutmise</w:t>
      </w:r>
      <w:r w:rsidRPr="6992E00A" w:rsidR="012C4D39">
        <w:rPr>
          <w:rFonts w:ascii="Times New Roman" w:hAnsi="Times New Roman"/>
          <w:sz w:val="24"/>
        </w:rPr>
        <w:t>l</w:t>
      </w:r>
      <w:r w:rsidRPr="6992E00A" w:rsidR="3F0CEC84">
        <w:rPr>
          <w:rFonts w:ascii="Times New Roman" w:hAnsi="Times New Roman"/>
          <w:sz w:val="24"/>
        </w:rPr>
        <w:t>. Mõningast keerukust lisab see, et teatud erialadele suunamisel hakkab kehtima uus ja kõrgem hind ning teiste</w:t>
      </w:r>
      <w:r w:rsidRPr="6992E00A" w:rsidR="012C4D39">
        <w:rPr>
          <w:rFonts w:ascii="Times New Roman" w:hAnsi="Times New Roman"/>
          <w:sz w:val="24"/>
        </w:rPr>
        <w:t>l jääb kehtima senine</w:t>
      </w:r>
      <w:r w:rsidRPr="6992E00A" w:rsidR="3F0CEC84">
        <w:rPr>
          <w:rFonts w:ascii="Times New Roman" w:hAnsi="Times New Roman"/>
          <w:sz w:val="24"/>
        </w:rPr>
        <w:t xml:space="preserve"> hind. See</w:t>
      </w:r>
      <w:r w:rsidRPr="6992E00A" w:rsidR="2C644CB0">
        <w:rPr>
          <w:rFonts w:ascii="Times New Roman" w:hAnsi="Times New Roman"/>
          <w:sz w:val="24"/>
        </w:rPr>
        <w:t xml:space="preserve"> eeldab</w:t>
      </w:r>
      <w:r w:rsidRPr="6992E00A" w:rsidR="3F0CEC84">
        <w:rPr>
          <w:rFonts w:ascii="Times New Roman" w:hAnsi="Times New Roman"/>
          <w:sz w:val="24"/>
        </w:rPr>
        <w:t xml:space="preserve"> infosüsteem</w:t>
      </w:r>
      <w:r w:rsidRPr="6992E00A" w:rsidR="2C644CB0">
        <w:rPr>
          <w:rFonts w:ascii="Times New Roman" w:hAnsi="Times New Roman"/>
          <w:sz w:val="24"/>
        </w:rPr>
        <w:t>ide kohandamist</w:t>
      </w:r>
      <w:r w:rsidRPr="6992E00A" w:rsidR="3F0CEC84">
        <w:rPr>
          <w:rFonts w:ascii="Times New Roman" w:hAnsi="Times New Roman"/>
          <w:sz w:val="24"/>
        </w:rPr>
        <w:t xml:space="preserve"> ja </w:t>
      </w:r>
      <w:r w:rsidRPr="6992E00A" w:rsidR="123E4CEC">
        <w:rPr>
          <w:rFonts w:ascii="Times New Roman" w:hAnsi="Times New Roman"/>
          <w:sz w:val="24"/>
        </w:rPr>
        <w:t>asutuse sisemiste tööprotsesside ülekontrollimist</w:t>
      </w:r>
      <w:r w:rsidRPr="6992E00A" w:rsidR="3F0CEC84">
        <w:rPr>
          <w:rFonts w:ascii="Times New Roman" w:hAnsi="Times New Roman"/>
          <w:sz w:val="24"/>
        </w:rPr>
        <w:t>. Arenduste maht võib erineda vastavalt infosüsteemile, kuid ei ole mahukas. Riski aitab maandada muudatuste õigeaegne kommunikatsioon, millega eelnõu koostamisega paralleelselt ka alustatud on.</w:t>
      </w:r>
    </w:p>
    <w:p w:rsidRPr="00512624" w:rsidR="002D0B30" w:rsidP="00C376E7" w:rsidRDefault="002D0B30" w14:paraId="4776B2B8" w14:textId="77777777">
      <w:pPr>
        <w:rPr>
          <w:rFonts w:ascii="Times New Roman" w:hAnsi="Times New Roman"/>
          <w:sz w:val="24"/>
        </w:rPr>
      </w:pPr>
    </w:p>
    <w:p w:rsidR="004B709A" w:rsidP="6992E00A" w:rsidRDefault="3227ACE2" w14:paraId="51C233E7" w14:textId="5BF24D01">
      <w:pPr>
        <w:rPr>
          <w:rFonts w:ascii="Times New Roman" w:hAnsi="Times New Roman"/>
          <w:sz w:val="24"/>
        </w:rPr>
      </w:pPr>
      <w:r w:rsidRPr="6992E00A">
        <w:rPr>
          <w:rFonts w:ascii="Times New Roman" w:hAnsi="Times New Roman"/>
          <w:sz w:val="24"/>
        </w:rPr>
        <w:t xml:space="preserve">Ebasoovitavate mõjude kaasnemise risk on väike. </w:t>
      </w:r>
      <w:r w:rsidRPr="6992E00A" w:rsidR="4E8182A0">
        <w:rPr>
          <w:rFonts w:ascii="Times New Roman" w:hAnsi="Times New Roman"/>
          <w:sz w:val="24"/>
        </w:rPr>
        <w:t>Võimalikud viivitused infosüsteemide uuendamisel on maandatavad varajase teavituse ja arenduste planeerimise kaudu.</w:t>
      </w:r>
    </w:p>
    <w:p w:rsidR="001D1A17" w:rsidP="6992E00A" w:rsidRDefault="001D1A17" w14:paraId="3D4B4EBD" w14:textId="77777777">
      <w:pPr>
        <w:rPr>
          <w:rFonts w:ascii="Times New Roman" w:hAnsi="Times New Roman"/>
          <w:sz w:val="24"/>
        </w:rPr>
      </w:pPr>
    </w:p>
    <w:p w:rsidR="001D1A17" w:rsidP="0DDADC02" w:rsidRDefault="7F7673CA" w14:paraId="7A8F0F57" w14:textId="72FDB0E9">
      <w:pPr>
        <w:spacing w:after="160" w:line="276" w:lineRule="auto"/>
        <w:rPr>
          <w:rFonts w:ascii="Times New Roman" w:hAnsi="Times New Roman"/>
          <w:b w:val="1"/>
          <w:bCs w:val="1"/>
          <w:sz w:val="24"/>
          <w:szCs w:val="24"/>
        </w:rPr>
      </w:pPr>
      <w:r w:rsidRPr="0DDADC02" w:rsidR="7F7673CA">
        <w:rPr>
          <w:rFonts w:ascii="Times New Roman" w:hAnsi="Times New Roman"/>
          <w:b w:val="1"/>
          <w:bCs w:val="1"/>
          <w:sz w:val="24"/>
          <w:szCs w:val="24"/>
        </w:rPr>
        <w:t xml:space="preserve">Mõju ulatus, avaldumise sagedus ja </w:t>
      </w:r>
      <w:commentRangeStart w:id="1587545784"/>
      <w:r w:rsidRPr="0DDADC02" w:rsidR="7F7673CA">
        <w:rPr>
          <w:rFonts w:ascii="Times New Roman" w:hAnsi="Times New Roman"/>
          <w:b w:val="1"/>
          <w:bCs w:val="1"/>
          <w:sz w:val="24"/>
          <w:szCs w:val="24"/>
        </w:rPr>
        <w:t>ebasoovitavate mõjude kaasnemise risk</w:t>
      </w:r>
      <w:commentRangeEnd w:id="1587545784"/>
      <w:r>
        <w:rPr>
          <w:rStyle w:val="CommentReference"/>
        </w:rPr>
        <w:commentReference w:id="1587545784"/>
      </w:r>
    </w:p>
    <w:p w:rsidR="001D1A17" w:rsidP="007E3646" w:rsidRDefault="7C42632C" w14:paraId="77732BA7" w14:textId="20DBC56D">
      <w:pPr>
        <w:spacing w:after="160"/>
        <w:rPr>
          <w:rFonts w:ascii="Times New Roman" w:hAnsi="Times New Roman"/>
          <w:sz w:val="24"/>
        </w:rPr>
      </w:pPr>
      <w:r w:rsidRPr="082ECFFC">
        <w:rPr>
          <w:rFonts w:ascii="Times New Roman" w:hAnsi="Times New Roman"/>
          <w:sz w:val="24"/>
        </w:rPr>
        <w:t xml:space="preserve">Mõju ulatus on </w:t>
      </w:r>
      <w:r w:rsidRPr="082ECFFC" w:rsidR="702E9277">
        <w:rPr>
          <w:rFonts w:ascii="Times New Roman" w:hAnsi="Times New Roman"/>
          <w:sz w:val="24"/>
        </w:rPr>
        <w:t xml:space="preserve">sihtrühmale </w:t>
      </w:r>
      <w:r w:rsidRPr="082ECFFC" w:rsidR="06AE550B">
        <w:rPr>
          <w:rFonts w:ascii="Times New Roman" w:hAnsi="Times New Roman"/>
          <w:sz w:val="24"/>
        </w:rPr>
        <w:t xml:space="preserve">väike kuni </w:t>
      </w:r>
      <w:r w:rsidRPr="082ECFFC" w:rsidR="702E9277">
        <w:rPr>
          <w:rFonts w:ascii="Times New Roman" w:hAnsi="Times New Roman"/>
          <w:sz w:val="24"/>
        </w:rPr>
        <w:t xml:space="preserve">keskmine: </w:t>
      </w:r>
      <w:r w:rsidRPr="082ECFFC" w:rsidR="521C2301">
        <w:rPr>
          <w:rFonts w:ascii="Times New Roman" w:hAnsi="Times New Roman"/>
          <w:sz w:val="24"/>
        </w:rPr>
        <w:t xml:space="preserve">kaasnevad </w:t>
      </w:r>
      <w:r w:rsidRPr="082ECFFC" w:rsidR="1E00E5DA">
        <w:rPr>
          <w:rFonts w:ascii="Times New Roman" w:hAnsi="Times New Roman"/>
          <w:sz w:val="24"/>
        </w:rPr>
        <w:t>vähesed töökorralduslikud muudatused</w:t>
      </w:r>
      <w:r w:rsidRPr="082ECFFC" w:rsidR="2DB260A4">
        <w:rPr>
          <w:rFonts w:ascii="Times New Roman" w:hAnsi="Times New Roman"/>
          <w:sz w:val="24"/>
        </w:rPr>
        <w:t xml:space="preserve">, kuid e-konsultatsioonide lahendus ei ole uudne, mistõttu muudatusega kohanemisvajadus puudub. </w:t>
      </w:r>
      <w:r w:rsidRPr="082ECFFC" w:rsidR="2EF5DDA3">
        <w:rPr>
          <w:rFonts w:ascii="Times New Roman" w:hAnsi="Times New Roman"/>
          <w:sz w:val="24"/>
        </w:rPr>
        <w:t>Mõju on</w:t>
      </w:r>
      <w:r w:rsidRPr="082ECFFC" w:rsidR="34379684">
        <w:rPr>
          <w:rFonts w:ascii="Times New Roman" w:hAnsi="Times New Roman"/>
          <w:sz w:val="24"/>
        </w:rPr>
        <w:t xml:space="preserve"> tuntava</w:t>
      </w:r>
      <w:r w:rsidRPr="082ECFFC" w:rsidR="6D7D9DFB">
        <w:rPr>
          <w:rFonts w:ascii="Times New Roman" w:hAnsi="Times New Roman"/>
          <w:sz w:val="24"/>
        </w:rPr>
        <w:t>im perearstidele, kell</w:t>
      </w:r>
      <w:r w:rsidRPr="082ECFFC" w:rsidR="4C84FCC8">
        <w:rPr>
          <w:rFonts w:ascii="Times New Roman" w:hAnsi="Times New Roman"/>
          <w:sz w:val="24"/>
        </w:rPr>
        <w:t xml:space="preserve">ele </w:t>
      </w:r>
      <w:r w:rsidRPr="082ECFFC" w:rsidR="2447B01C">
        <w:rPr>
          <w:rFonts w:ascii="Times New Roman" w:hAnsi="Times New Roman"/>
          <w:sz w:val="24"/>
        </w:rPr>
        <w:t>langeb varasemast suurem koormus psühhiaatriliste patsientide esmasel nõustamisel</w:t>
      </w:r>
      <w:r w:rsidRPr="082ECFFC" w:rsidR="1B774A32">
        <w:rPr>
          <w:rFonts w:ascii="Times New Roman" w:hAnsi="Times New Roman"/>
          <w:sz w:val="24"/>
        </w:rPr>
        <w:t xml:space="preserve"> ning e-konsultatsiooni saatekirjade vormistamisel</w:t>
      </w:r>
      <w:r w:rsidRPr="082ECFFC" w:rsidR="2447B01C">
        <w:rPr>
          <w:rFonts w:ascii="Times New Roman" w:hAnsi="Times New Roman"/>
          <w:sz w:val="24"/>
        </w:rPr>
        <w:t xml:space="preserve">. </w:t>
      </w:r>
      <w:r w:rsidR="00BC2606">
        <w:rPr>
          <w:rFonts w:ascii="Times New Roman" w:hAnsi="Times New Roman"/>
          <w:sz w:val="24"/>
        </w:rPr>
        <w:t xml:space="preserve">Eriarstide koormus tõuseb peamiselt e-konsultatsioonidele vastamisel, samas väheneb ebavajalike visiitide vähenemise näol. </w:t>
      </w:r>
      <w:r w:rsidRPr="082ECFFC" w:rsidR="0C2BD0AD">
        <w:rPr>
          <w:rFonts w:ascii="Times New Roman" w:hAnsi="Times New Roman"/>
          <w:sz w:val="24"/>
        </w:rPr>
        <w:t>P</w:t>
      </w:r>
      <w:r w:rsidRPr="082ECFFC" w:rsidR="34379684">
        <w:rPr>
          <w:rFonts w:ascii="Times New Roman" w:hAnsi="Times New Roman"/>
          <w:sz w:val="24"/>
        </w:rPr>
        <w:t>sühhiaa</w:t>
      </w:r>
      <w:r w:rsidRPr="082ECFFC" w:rsidR="63495C61">
        <w:rPr>
          <w:rFonts w:ascii="Times New Roman" w:hAnsi="Times New Roman"/>
          <w:sz w:val="24"/>
        </w:rPr>
        <w:t>tri</w:t>
      </w:r>
      <w:r w:rsidRPr="082ECFFC" w:rsidR="2B1723B6">
        <w:rPr>
          <w:rFonts w:ascii="Times New Roman" w:hAnsi="Times New Roman"/>
          <w:sz w:val="24"/>
        </w:rPr>
        <w:t xml:space="preserve">tel jääb vähemaks </w:t>
      </w:r>
      <w:r w:rsidRPr="082ECFFC" w:rsidR="51664BB9">
        <w:rPr>
          <w:rFonts w:ascii="Times New Roman" w:hAnsi="Times New Roman"/>
          <w:sz w:val="24"/>
        </w:rPr>
        <w:t xml:space="preserve">tarbetuid vastuvõtte, mis lahendatakse esmatasandil ning vabanenud vastuvõtuaega saab suunata </w:t>
      </w:r>
      <w:r w:rsidRPr="082ECFFC" w:rsidR="52666B2B">
        <w:rPr>
          <w:rFonts w:ascii="Times New Roman" w:hAnsi="Times New Roman"/>
          <w:sz w:val="24"/>
        </w:rPr>
        <w:t>eriarstiabi</w:t>
      </w:r>
      <w:r w:rsidRPr="082ECFFC" w:rsidR="06AE550B">
        <w:rPr>
          <w:rFonts w:ascii="Times New Roman" w:hAnsi="Times New Roman"/>
          <w:sz w:val="24"/>
        </w:rPr>
        <w:t xml:space="preserve"> vajavatele inimestele. </w:t>
      </w:r>
      <w:r w:rsidRPr="082ECFFC" w:rsidR="6FB6F42D">
        <w:rPr>
          <w:rFonts w:ascii="Times New Roman" w:hAnsi="Times New Roman"/>
          <w:sz w:val="24"/>
        </w:rPr>
        <w:t>Teiste erialade puhul jääb mõju valdavalt protsessikeskseks ning väikeseks.</w:t>
      </w:r>
      <w:r w:rsidRPr="082ECFFC" w:rsidR="06AE550B">
        <w:rPr>
          <w:rFonts w:ascii="Times New Roman" w:hAnsi="Times New Roman"/>
          <w:sz w:val="24"/>
        </w:rPr>
        <w:t xml:space="preserve"> </w:t>
      </w:r>
      <w:r w:rsidRPr="082ECFFC" w:rsidR="61315523">
        <w:rPr>
          <w:rFonts w:ascii="Times New Roman" w:hAnsi="Times New Roman"/>
          <w:sz w:val="24"/>
        </w:rPr>
        <w:t xml:space="preserve">Mõju avaldumise sagedus on keskmine kuni suur: e-konsultatsioonid ja ajabroneerimised on igapäevases töös püsivalt kasutusel, samas IT-kohandused on peamiselt ühekordsed. Ebasoovitavate mõjude risk on väike kuni keskmine, piirdudes üleminekuperioodi võimalike ajutiste tõrgete ja ajakuluga. </w:t>
      </w:r>
      <w:r w:rsidRPr="082ECFFC" w:rsidR="11A9ADA3">
        <w:rPr>
          <w:rFonts w:ascii="Times New Roman" w:hAnsi="Times New Roman"/>
          <w:sz w:val="24"/>
        </w:rPr>
        <w:t>R</w:t>
      </w:r>
      <w:r w:rsidRPr="082ECFFC" w:rsidR="61315523">
        <w:rPr>
          <w:rFonts w:ascii="Times New Roman" w:hAnsi="Times New Roman"/>
          <w:sz w:val="24"/>
        </w:rPr>
        <w:t xml:space="preserve">iski vähendavad </w:t>
      </w:r>
      <w:r w:rsidRPr="082ECFFC" w:rsidR="11A9ADA3">
        <w:rPr>
          <w:rFonts w:ascii="Times New Roman" w:hAnsi="Times New Roman"/>
          <w:sz w:val="24"/>
        </w:rPr>
        <w:t>tervishoiutöötajate teadlikkuse tõstmine, perearstide koolitamine psühhiaatriliste patsientidega tegelemisel</w:t>
      </w:r>
      <w:r w:rsidRPr="082ECFFC" w:rsidR="61315523">
        <w:rPr>
          <w:rFonts w:ascii="Times New Roman" w:hAnsi="Times New Roman"/>
          <w:sz w:val="24"/>
        </w:rPr>
        <w:t xml:space="preserve"> ja varakult planeeritud infosüsteemi </w:t>
      </w:r>
      <w:r w:rsidRPr="082ECFFC" w:rsidR="11A9ADA3">
        <w:rPr>
          <w:rFonts w:ascii="Times New Roman" w:hAnsi="Times New Roman"/>
          <w:sz w:val="24"/>
        </w:rPr>
        <w:t>arendused</w:t>
      </w:r>
      <w:r w:rsidRPr="082ECFFC" w:rsidR="61315523">
        <w:rPr>
          <w:rFonts w:ascii="Times New Roman" w:hAnsi="Times New Roman"/>
          <w:sz w:val="24"/>
        </w:rPr>
        <w:t>.</w:t>
      </w:r>
    </w:p>
    <w:p w:rsidR="004809B0" w:rsidP="082ECFFC" w:rsidRDefault="0F6991E6" w14:paraId="7A1DB5D2" w14:textId="7BBEE221">
      <w:pPr>
        <w:rPr>
          <w:rFonts w:ascii="Times New Roman" w:hAnsi="Times New Roman"/>
          <w:b/>
          <w:bCs/>
          <w:sz w:val="24"/>
        </w:rPr>
      </w:pPr>
      <w:r w:rsidRPr="082ECFFC">
        <w:rPr>
          <w:rFonts w:ascii="Times New Roman" w:hAnsi="Times New Roman" w:eastAsia="Roboto"/>
          <w:b/>
          <w:bCs/>
          <w:sz w:val="24"/>
        </w:rPr>
        <w:t>6.3</w:t>
      </w:r>
      <w:r w:rsidRPr="082ECFFC" w:rsidR="4161FFE8">
        <w:rPr>
          <w:rFonts w:ascii="Times New Roman" w:hAnsi="Times New Roman" w:eastAsia="Roboto"/>
          <w:b/>
          <w:bCs/>
          <w:sz w:val="24"/>
        </w:rPr>
        <w:t>.</w:t>
      </w:r>
      <w:r w:rsidRPr="082ECFFC">
        <w:rPr>
          <w:rFonts w:ascii="Times New Roman" w:hAnsi="Times New Roman" w:eastAsia="Roboto"/>
          <w:b/>
          <w:bCs/>
          <w:sz w:val="24"/>
        </w:rPr>
        <w:t xml:space="preserve"> </w:t>
      </w:r>
      <w:r w:rsidRPr="082ECFFC" w:rsidR="4161FFE8">
        <w:rPr>
          <w:rFonts w:ascii="Times New Roman" w:hAnsi="Times New Roman"/>
          <w:b/>
          <w:bCs/>
          <w:sz w:val="24"/>
        </w:rPr>
        <w:t>Sihtrühm: Tervisekassa</w:t>
      </w:r>
    </w:p>
    <w:p w:rsidR="004809B0" w:rsidP="082ECFFC" w:rsidRDefault="004809B0" w14:paraId="702847A4" w14:textId="77777777">
      <w:pPr>
        <w:rPr>
          <w:rFonts w:ascii="Times New Roman" w:hAnsi="Times New Roman"/>
          <w:b/>
          <w:bCs/>
          <w:sz w:val="24"/>
        </w:rPr>
      </w:pPr>
    </w:p>
    <w:p w:rsidRPr="008E5740" w:rsidR="00160945" w:rsidP="082ECFFC" w:rsidRDefault="4161FFE8" w14:paraId="6E355503" w14:textId="6F24FB56">
      <w:pPr>
        <w:rPr>
          <w:rFonts w:ascii="Times New Roman" w:hAnsi="Times New Roman" w:eastAsia="Roboto"/>
          <w:b/>
          <w:bCs/>
          <w:sz w:val="24"/>
        </w:rPr>
      </w:pPr>
      <w:r w:rsidRPr="082ECFFC">
        <w:rPr>
          <w:rFonts w:ascii="Times New Roman" w:hAnsi="Times New Roman" w:eastAsia="Roboto"/>
          <w:b/>
          <w:bCs/>
          <w:sz w:val="24"/>
        </w:rPr>
        <w:t xml:space="preserve">6.3.1. </w:t>
      </w:r>
      <w:r w:rsidRPr="082ECFFC" w:rsidR="7A597B37">
        <w:rPr>
          <w:rFonts w:ascii="Times New Roman" w:hAnsi="Times New Roman" w:eastAsia="Roboto"/>
          <w:b/>
          <w:bCs/>
          <w:sz w:val="24"/>
        </w:rPr>
        <w:t>Mõju riigi</w:t>
      </w:r>
      <w:r w:rsidRPr="082ECFFC" w:rsidR="7CAC1E03">
        <w:rPr>
          <w:rFonts w:ascii="Times New Roman" w:hAnsi="Times New Roman" w:eastAsia="Roboto"/>
          <w:b/>
          <w:bCs/>
          <w:sz w:val="24"/>
        </w:rPr>
        <w:t>valitsemisele</w:t>
      </w:r>
    </w:p>
    <w:p w:rsidR="0610DA96" w:rsidP="082ECFFC" w:rsidRDefault="0610DA96" w14:paraId="0AA8E6CF" w14:textId="00436184">
      <w:pPr>
        <w:rPr>
          <w:rFonts w:ascii="Times New Roman" w:hAnsi="Times New Roman" w:eastAsia="Roboto"/>
          <w:b/>
          <w:bCs/>
          <w:sz w:val="24"/>
        </w:rPr>
      </w:pPr>
    </w:p>
    <w:p w:rsidR="00337B97" w:rsidP="082ECFFC" w:rsidRDefault="60931427" w14:paraId="6D7DB79E" w14:textId="7556CB46">
      <w:pPr>
        <w:rPr>
          <w:rFonts w:ascii="Times New Roman" w:hAnsi="Times New Roman"/>
          <w:sz w:val="24"/>
        </w:rPr>
      </w:pPr>
      <w:r w:rsidRPr="082ECFFC">
        <w:rPr>
          <w:rFonts w:ascii="Times New Roman" w:hAnsi="Times New Roman"/>
          <w:sz w:val="24"/>
        </w:rPr>
        <w:t>Planeeritud muudatustel on mõju Tervisekassa tegevusele. Tervisekassa ülesanne on tagada, et rahastatavad teenused oleksid tõenduspõhised, kvali</w:t>
      </w:r>
      <w:r w:rsidRPr="082ECFFC" w:rsidR="7EB16DB7">
        <w:rPr>
          <w:rFonts w:ascii="Times New Roman" w:hAnsi="Times New Roman"/>
          <w:sz w:val="24"/>
        </w:rPr>
        <w:t>teetsed ja kättesaadavad. E-konsultatsiooni kasutuse laiendamisega ning psühhiaatria erialale saatekirja kohustuse loomisega mõjutame kaudselt nii teenuste kättes</w:t>
      </w:r>
      <w:r w:rsidRPr="082ECFFC" w:rsidR="0592E9E6">
        <w:rPr>
          <w:rFonts w:ascii="Times New Roman" w:hAnsi="Times New Roman"/>
          <w:sz w:val="24"/>
        </w:rPr>
        <w:t xml:space="preserve">aadavust kui ostmispõhimõtteid, mis loob Tervisekassale kohustuse oma ostmispõhimõtteid vastavalt korrigeerida. Kuna </w:t>
      </w:r>
      <w:r w:rsidRPr="082ECFFC" w:rsidR="654882D1">
        <w:rPr>
          <w:rFonts w:ascii="Times New Roman" w:hAnsi="Times New Roman"/>
          <w:sz w:val="24"/>
        </w:rPr>
        <w:t xml:space="preserve">lepingute ning ostmise korrigeerimine on Tervisekassa igapäevane tegevus, ei lisandu täiendavat </w:t>
      </w:r>
      <w:r w:rsidRPr="082ECFFC" w:rsidR="627C1D8C">
        <w:rPr>
          <w:rFonts w:ascii="Times New Roman" w:hAnsi="Times New Roman"/>
          <w:sz w:val="24"/>
        </w:rPr>
        <w:t>töö</w:t>
      </w:r>
      <w:r w:rsidRPr="082ECFFC" w:rsidR="654882D1">
        <w:rPr>
          <w:rFonts w:ascii="Times New Roman" w:hAnsi="Times New Roman"/>
          <w:sz w:val="24"/>
        </w:rPr>
        <w:t xml:space="preserve">koormust, vaid vajalik on teadlik lähenemine. </w:t>
      </w:r>
      <w:r w:rsidRPr="082ECFFC" w:rsidR="7A597B37">
        <w:rPr>
          <w:rFonts w:ascii="Times New Roman" w:hAnsi="Times New Roman" w:eastAsia="Roboto"/>
          <w:sz w:val="24"/>
        </w:rPr>
        <w:t xml:space="preserve">E-konsultatsiooni rakendamine ei </w:t>
      </w:r>
      <w:r w:rsidRPr="082ECFFC" w:rsidR="050A4CB0">
        <w:rPr>
          <w:rFonts w:ascii="Times New Roman" w:hAnsi="Times New Roman"/>
          <w:sz w:val="24"/>
        </w:rPr>
        <w:t>mõjuta</w:t>
      </w:r>
      <w:r w:rsidRPr="082ECFFC" w:rsidR="7A597B37">
        <w:rPr>
          <w:rFonts w:ascii="Times New Roman" w:hAnsi="Times New Roman" w:eastAsia="Roboto"/>
          <w:sz w:val="24"/>
        </w:rPr>
        <w:t xml:space="preserve"> olulis</w:t>
      </w:r>
      <w:r w:rsidRPr="082ECFFC" w:rsidR="5082C947">
        <w:rPr>
          <w:rFonts w:ascii="Times New Roman" w:hAnsi="Times New Roman" w:eastAsia="Roboto"/>
          <w:sz w:val="24"/>
        </w:rPr>
        <w:t>elt</w:t>
      </w:r>
      <w:r w:rsidRPr="082ECFFC">
        <w:rPr>
          <w:rFonts w:ascii="Times New Roman" w:hAnsi="Times New Roman" w:eastAsia="Roboto"/>
          <w:sz w:val="24"/>
        </w:rPr>
        <w:t xml:space="preserve"> </w:t>
      </w:r>
      <w:r w:rsidRPr="082ECFFC" w:rsidR="7062CF94">
        <w:rPr>
          <w:rFonts w:ascii="Times New Roman" w:hAnsi="Times New Roman"/>
          <w:sz w:val="24"/>
        </w:rPr>
        <w:t>asutuse töö</w:t>
      </w:r>
      <w:r w:rsidRPr="082ECFFC" w:rsidR="7A597B37">
        <w:rPr>
          <w:rFonts w:ascii="Times New Roman" w:hAnsi="Times New Roman" w:eastAsia="Roboto"/>
          <w:sz w:val="24"/>
        </w:rPr>
        <w:t>korralduses</w:t>
      </w:r>
      <w:r w:rsidRPr="082ECFFC" w:rsidR="28AFB258">
        <w:rPr>
          <w:rFonts w:ascii="Times New Roman" w:hAnsi="Times New Roman" w:eastAsia="Roboto"/>
          <w:sz w:val="24"/>
        </w:rPr>
        <w:t>t</w:t>
      </w:r>
      <w:r w:rsidRPr="082ECFFC">
        <w:rPr>
          <w:rFonts w:ascii="Times New Roman" w:hAnsi="Times New Roman" w:eastAsia="Roboto"/>
          <w:sz w:val="24"/>
        </w:rPr>
        <w:t xml:space="preserve"> eg</w:t>
      </w:r>
      <w:r w:rsidRPr="082ECFFC" w:rsidR="5A8CAADC">
        <w:rPr>
          <w:rFonts w:ascii="Times New Roman" w:hAnsi="Times New Roman" w:eastAsia="Roboto"/>
          <w:sz w:val="24"/>
        </w:rPr>
        <w:t>a</w:t>
      </w:r>
      <w:r w:rsidRPr="082ECFFC">
        <w:rPr>
          <w:rFonts w:ascii="Times New Roman" w:hAnsi="Times New Roman" w:eastAsia="Roboto"/>
          <w:sz w:val="24"/>
        </w:rPr>
        <w:t xml:space="preserve"> </w:t>
      </w:r>
      <w:r w:rsidRPr="082ECFFC" w:rsidR="5A8CAADC">
        <w:rPr>
          <w:rFonts w:ascii="Times New Roman" w:hAnsi="Times New Roman" w:eastAsia="Roboto"/>
          <w:sz w:val="24"/>
        </w:rPr>
        <w:t xml:space="preserve"> nõua </w:t>
      </w:r>
      <w:r w:rsidRPr="082ECFFC">
        <w:rPr>
          <w:rFonts w:ascii="Times New Roman" w:hAnsi="Times New Roman" w:eastAsia="Roboto"/>
          <w:sz w:val="24"/>
        </w:rPr>
        <w:t>personali lisandumist</w:t>
      </w:r>
      <w:r w:rsidRPr="082ECFFC" w:rsidR="7A597B37">
        <w:rPr>
          <w:rFonts w:ascii="Times New Roman" w:hAnsi="Times New Roman" w:eastAsia="Roboto"/>
          <w:sz w:val="24"/>
        </w:rPr>
        <w:t>, kuna süsteem tugineb olemasolevatele digilahendustele ja töövoogudele.</w:t>
      </w:r>
      <w:r w:rsidRPr="082ECFFC" w:rsidR="6DD93436">
        <w:rPr>
          <w:rFonts w:ascii="Times New Roman" w:hAnsi="Times New Roman" w:eastAsia="Roboto"/>
          <w:sz w:val="24"/>
        </w:rPr>
        <w:t xml:space="preserve"> </w:t>
      </w:r>
      <w:r w:rsidRPr="082ECFFC" w:rsidR="0C0C5DD3">
        <w:rPr>
          <w:rFonts w:ascii="Times New Roman" w:hAnsi="Times New Roman"/>
          <w:sz w:val="24"/>
        </w:rPr>
        <w:t>Kulud Tervisekassale võivad väheneda, kuna patsiendi liikumine muutub optimaalsemaks ning väheneb ebavajalike vastuvõttude arv.</w:t>
      </w:r>
      <w:r w:rsidR="0C0C5DD3">
        <w:t xml:space="preserve"> </w:t>
      </w:r>
      <w:r w:rsidRPr="082ECFFC" w:rsidR="6EA9B801">
        <w:rPr>
          <w:rFonts w:ascii="Times New Roman" w:hAnsi="Times New Roman"/>
          <w:sz w:val="24"/>
        </w:rPr>
        <w:t>Pikemas perspektiivis loob muudatus paremad võimalused tervise infosüsteemi kaudu andmete kogumiseks ja analüüsimiseks, mis võimaldab Tervisekassal ja tervishoiuasutustel paremini kavandada ja sihitada teenuseid.</w:t>
      </w:r>
    </w:p>
    <w:p w:rsidRPr="008E5740" w:rsidR="00160945" w:rsidP="6992E00A" w:rsidRDefault="00160945" w14:paraId="331FBEDE" w14:textId="77777777">
      <w:pPr>
        <w:rPr>
          <w:rFonts w:ascii="Times New Roman" w:hAnsi="Times New Roman" w:eastAsia="Roboto"/>
          <w:sz w:val="24"/>
        </w:rPr>
      </w:pPr>
    </w:p>
    <w:p w:rsidR="5DFA46CB" w:rsidP="082ECFFC" w:rsidRDefault="72BD1805" w14:paraId="3F5D782E" w14:textId="57C95EE7">
      <w:pPr>
        <w:rPr>
          <w:rFonts w:ascii="Times New Roman" w:hAnsi="Times New Roman" w:eastAsia="Roboto"/>
          <w:sz w:val="24"/>
        </w:rPr>
      </w:pPr>
      <w:r w:rsidRPr="082ECFFC">
        <w:rPr>
          <w:rFonts w:ascii="Times New Roman" w:hAnsi="Times New Roman" w:eastAsia="Roboto"/>
          <w:sz w:val="24"/>
        </w:rPr>
        <w:t>M</w:t>
      </w:r>
      <w:r w:rsidRPr="082ECFFC" w:rsidR="2431A4FC">
        <w:rPr>
          <w:rFonts w:ascii="Times New Roman" w:hAnsi="Times New Roman" w:eastAsia="Roboto"/>
          <w:sz w:val="24"/>
        </w:rPr>
        <w:t xml:space="preserve">õju ulatus, mõjutatav sihtrühm ja mõju </w:t>
      </w:r>
      <w:r w:rsidRPr="082ECFFC" w:rsidR="5A8CAADC">
        <w:rPr>
          <w:rFonts w:ascii="Times New Roman" w:hAnsi="Times New Roman" w:eastAsia="Roboto"/>
          <w:sz w:val="24"/>
        </w:rPr>
        <w:t xml:space="preserve">avaldumise </w:t>
      </w:r>
      <w:r w:rsidRPr="082ECFFC" w:rsidR="2431A4FC">
        <w:rPr>
          <w:rFonts w:ascii="Times New Roman" w:hAnsi="Times New Roman" w:eastAsia="Roboto"/>
          <w:sz w:val="24"/>
        </w:rPr>
        <w:t>sagedus</w:t>
      </w:r>
      <w:r w:rsidRPr="082ECFFC">
        <w:rPr>
          <w:rFonts w:ascii="Times New Roman" w:hAnsi="Times New Roman" w:eastAsia="Roboto"/>
          <w:sz w:val="24"/>
        </w:rPr>
        <w:t xml:space="preserve"> on</w:t>
      </w:r>
      <w:r w:rsidRPr="082ECFFC" w:rsidR="2431A4FC">
        <w:rPr>
          <w:rFonts w:ascii="Times New Roman" w:hAnsi="Times New Roman" w:eastAsia="Roboto"/>
          <w:sz w:val="24"/>
        </w:rPr>
        <w:t xml:space="preserve"> väike</w:t>
      </w:r>
      <w:r w:rsidRPr="082ECFFC">
        <w:rPr>
          <w:rFonts w:ascii="Times New Roman" w:hAnsi="Times New Roman" w:eastAsia="Roboto"/>
          <w:sz w:val="24"/>
        </w:rPr>
        <w:t>sed</w:t>
      </w:r>
      <w:r w:rsidRPr="082ECFFC" w:rsidR="55B74EF3">
        <w:rPr>
          <w:rFonts w:ascii="Times New Roman" w:hAnsi="Times New Roman" w:eastAsia="Roboto"/>
          <w:sz w:val="24"/>
        </w:rPr>
        <w:t xml:space="preserve"> ning</w:t>
      </w:r>
      <w:r w:rsidRPr="082ECFFC" w:rsidR="2431A4FC">
        <w:rPr>
          <w:rFonts w:ascii="Times New Roman" w:hAnsi="Times New Roman" w:eastAsia="Roboto"/>
          <w:sz w:val="24"/>
        </w:rPr>
        <w:t xml:space="preserve"> ebasoovitava</w:t>
      </w:r>
      <w:r w:rsidRPr="082ECFFC" w:rsidR="55B74EF3">
        <w:rPr>
          <w:rFonts w:ascii="Times New Roman" w:hAnsi="Times New Roman" w:eastAsia="Roboto"/>
          <w:sz w:val="24"/>
        </w:rPr>
        <w:t>id mõjusid ei kaasne.</w:t>
      </w:r>
      <w:r w:rsidRPr="082ECFFC" w:rsidR="4230DECE">
        <w:rPr>
          <w:rFonts w:ascii="Times New Roman" w:hAnsi="Times New Roman" w:eastAsia="Roboto"/>
          <w:sz w:val="24"/>
        </w:rPr>
        <w:t xml:space="preserve"> Kokkuvõttes on mõju</w:t>
      </w:r>
      <w:r w:rsidRPr="082ECFFC" w:rsidR="2431A4FC">
        <w:rPr>
          <w:rFonts w:ascii="Times New Roman" w:hAnsi="Times New Roman" w:eastAsia="Roboto"/>
          <w:sz w:val="24"/>
        </w:rPr>
        <w:t xml:space="preserve"> </w:t>
      </w:r>
      <w:r w:rsidRPr="082ECFFC" w:rsidR="5A8CAADC">
        <w:rPr>
          <w:rFonts w:ascii="Times New Roman" w:hAnsi="Times New Roman" w:eastAsia="Roboto"/>
          <w:sz w:val="24"/>
        </w:rPr>
        <w:t>Tervise</w:t>
      </w:r>
      <w:r w:rsidRPr="082ECFFC" w:rsidR="5CC4D386">
        <w:rPr>
          <w:rFonts w:ascii="Times New Roman" w:hAnsi="Times New Roman" w:eastAsia="Roboto"/>
          <w:sz w:val="24"/>
        </w:rPr>
        <w:t>kassale väheoluline.</w:t>
      </w:r>
    </w:p>
    <w:p w:rsidR="00322DA1" w:rsidP="6992E00A" w:rsidRDefault="00322DA1" w14:paraId="7E01B8C0" w14:textId="78FD0C2D">
      <w:pPr>
        <w:rPr>
          <w:rFonts w:cs="Arial"/>
        </w:rPr>
      </w:pPr>
    </w:p>
    <w:p w:rsidRPr="00512624" w:rsidR="000B5A16" w:rsidP="0DDADC02" w:rsidRDefault="3F53B441" w14:paraId="6DED648F" w14:textId="7D131746">
      <w:pPr>
        <w:rPr>
          <w:rFonts w:ascii="Times New Roman" w:hAnsi="Times New Roman"/>
          <w:b w:val="1"/>
          <w:bCs w:val="1"/>
          <w:sz w:val="24"/>
          <w:szCs w:val="24"/>
        </w:rPr>
      </w:pPr>
      <w:r w:rsidRPr="0DDADC02" w:rsidR="3F53B441">
        <w:rPr>
          <w:rFonts w:ascii="Times New Roman" w:hAnsi="Times New Roman"/>
          <w:b w:val="1"/>
          <w:bCs w:val="1"/>
          <w:sz w:val="24"/>
          <w:szCs w:val="24"/>
        </w:rPr>
        <w:t>6.</w:t>
      </w:r>
      <w:r w:rsidRPr="0DDADC02" w:rsidR="68C37C35">
        <w:rPr>
          <w:rFonts w:ascii="Times New Roman" w:hAnsi="Times New Roman"/>
          <w:b w:val="1"/>
          <w:bCs w:val="1"/>
          <w:sz w:val="24"/>
          <w:szCs w:val="24"/>
        </w:rPr>
        <w:t>4</w:t>
      </w:r>
      <w:r w:rsidRPr="0DDADC02" w:rsidR="3F53B441">
        <w:rPr>
          <w:rFonts w:ascii="Times New Roman" w:hAnsi="Times New Roman"/>
          <w:b w:val="1"/>
          <w:bCs w:val="1"/>
          <w:sz w:val="24"/>
          <w:szCs w:val="24"/>
        </w:rPr>
        <w:t xml:space="preserve">. </w:t>
      </w:r>
      <w:commentRangeStart w:id="1319468067"/>
      <w:r w:rsidRPr="0DDADC02" w:rsidR="3F53B441">
        <w:rPr>
          <w:rFonts w:ascii="Times New Roman" w:hAnsi="Times New Roman"/>
          <w:b w:val="1"/>
          <w:bCs w:val="1"/>
          <w:sz w:val="24"/>
          <w:szCs w:val="24"/>
        </w:rPr>
        <w:t>Andmekaitsealane</w:t>
      </w:r>
      <w:commentRangeEnd w:id="1319468067"/>
      <w:r>
        <w:rPr>
          <w:rStyle w:val="CommentReference"/>
        </w:rPr>
        <w:commentReference w:id="1319468067"/>
      </w:r>
      <w:r w:rsidRPr="0DDADC02" w:rsidR="3F53B441">
        <w:rPr>
          <w:rFonts w:ascii="Times New Roman" w:hAnsi="Times New Roman"/>
          <w:b w:val="1"/>
          <w:bCs w:val="1"/>
          <w:sz w:val="24"/>
          <w:szCs w:val="24"/>
        </w:rPr>
        <w:t xml:space="preserve"> mõjuhinnang</w:t>
      </w:r>
    </w:p>
    <w:p w:rsidRPr="00512624" w:rsidR="000B5A16" w:rsidP="000B5A16" w:rsidRDefault="000B5A16" w14:paraId="4737B0D8" w14:textId="77777777">
      <w:pPr>
        <w:rPr>
          <w:rFonts w:ascii="Times New Roman" w:hAnsi="Times New Roman"/>
          <w:i/>
          <w:iCs/>
          <w:sz w:val="24"/>
        </w:rPr>
      </w:pPr>
    </w:p>
    <w:p w:rsidRPr="00512624" w:rsidR="000B5A16" w:rsidP="082ECFFC" w:rsidRDefault="1C778185" w14:paraId="3E8821B7" w14:textId="66A7F4BC">
      <w:pPr>
        <w:rPr>
          <w:rFonts w:ascii="Times New Roman" w:hAnsi="Times New Roman"/>
          <w:sz w:val="24"/>
        </w:rPr>
      </w:pPr>
      <w:r w:rsidRPr="082ECFFC">
        <w:rPr>
          <w:rFonts w:ascii="Times New Roman" w:hAnsi="Times New Roman"/>
          <w:sz w:val="24"/>
        </w:rPr>
        <w:t>Eelnõu on küll seotud isikuandmete töötlemisega isikuandmete kaitse üldmääruse tähenduses, kuid sisulisi muudatusi andmetöötluses ei toimu. Uusi aluseid andmetöötluseks ei l</w:t>
      </w:r>
      <w:r w:rsidRPr="082ECFFC" w:rsidR="4230DECE">
        <w:rPr>
          <w:rFonts w:ascii="Times New Roman" w:hAnsi="Times New Roman"/>
          <w:sz w:val="24"/>
        </w:rPr>
        <w:t>ooda</w:t>
      </w:r>
      <w:r w:rsidRPr="082ECFFC">
        <w:rPr>
          <w:rFonts w:ascii="Times New Roman" w:hAnsi="Times New Roman"/>
          <w:sz w:val="24"/>
        </w:rPr>
        <w:t>. Ka kehtiva regulatsiooni kohaselt suunatakse patsient tema nõusolekul eriarsti vastuvõtule, kuid e-konsultatsiooni korral ei toimu vastuvõttu, vaid inimese terviseseisundile antakse hinnang esitatud saatekirjal kajastatud teabe ning terviseandmete alusel. Andmetöötluse aluseks on TTKS § 4</w:t>
      </w:r>
      <w:r w:rsidRPr="082ECFFC">
        <w:rPr>
          <w:rFonts w:ascii="Times New Roman" w:hAnsi="Times New Roman"/>
          <w:sz w:val="24"/>
          <w:vertAlign w:val="superscript"/>
        </w:rPr>
        <w:t>1</w:t>
      </w:r>
      <w:r w:rsidRPr="082ECFFC">
        <w:rPr>
          <w:rFonts w:ascii="Times New Roman" w:hAnsi="Times New Roman"/>
          <w:sz w:val="24"/>
        </w:rPr>
        <w:t xml:space="preserve"> lõige 1 punkt 1, mille kohaselt on tervishoiuteenuse osutajal, kellel on seadusest tulenev saladuse hoidmise kohustus, õigus andmesubjekti nõusolekuta töödelda isikuandmeid, sealhulgas eriliiki isikuandmeid tervishoiuteenuse osutamiseks. E-konsultatsioonina osutatakse inimesele ambulatoorset eriarstiabi.</w:t>
      </w:r>
    </w:p>
    <w:p w:rsidRPr="00512624" w:rsidR="000B5A16" w:rsidP="000B5A16" w:rsidRDefault="000B5A16" w14:paraId="07823BC1" w14:textId="77777777">
      <w:pPr>
        <w:rPr>
          <w:rFonts w:ascii="Times New Roman" w:hAnsi="Times New Roman"/>
          <w:sz w:val="24"/>
        </w:rPr>
      </w:pPr>
    </w:p>
    <w:p w:rsidRPr="008E5740" w:rsidR="000B5A16" w:rsidP="000B5A16" w:rsidRDefault="000B5A16" w14:paraId="2A3B1F86" w14:textId="77777777">
      <w:pPr>
        <w:rPr>
          <w:rFonts w:ascii="Times New Roman" w:hAnsi="Times New Roman" w:eastAsia="Roboto"/>
          <w:sz w:val="24"/>
        </w:rPr>
      </w:pPr>
      <w:r w:rsidRPr="00512624">
        <w:rPr>
          <w:rFonts w:ascii="Times New Roman" w:hAnsi="Times New Roman"/>
          <w:color w:val="000000" w:themeColor="text1"/>
          <w:sz w:val="24"/>
        </w:rPr>
        <w:t>Seega on andmekaitsealane mõju vähene, kuna juba praegu töödeldakse tervise infosüsteemis isiku isikuandmeid ning andmeesitajad rakendavad kõiki kehtivaid isikuandmetega seotud nõudeid. Kogu protsessist jäävad maha logid. Kuna andmete töötlus ja andmete kättesaadavus lähtub minimaalsuse põhimõttest – andmed on kättesaadavad vaid seaduses nimetatud isikutele ja ulatuses ning tagatud on riiklike andmekogude turvasüsteemide nõuded, saab järeldada, et muudatuste tulemusena ei lisandu negatiivset mõju andmesubjektidele.</w:t>
      </w:r>
    </w:p>
    <w:p w:rsidRPr="008E5740" w:rsidR="006D0931" w:rsidP="00C376E7" w:rsidRDefault="000B5A16" w14:paraId="6BFDB5D6" w14:textId="2F23E2E6">
      <w:pPr>
        <w:rPr>
          <w:rFonts w:ascii="Times New Roman" w:hAnsi="Times New Roman" w:eastAsia="Roboto"/>
          <w:sz w:val="24"/>
        </w:rPr>
      </w:pPr>
      <w:r w:rsidRPr="00512624">
        <w:rPr>
          <w:rFonts w:ascii="Times New Roman" w:hAnsi="Times New Roman" w:eastAsia="Roboto"/>
          <w:sz w:val="24"/>
        </w:rPr>
        <w:t xml:space="preserve"> </w:t>
      </w:r>
    </w:p>
    <w:p w:rsidRPr="00512624" w:rsidR="006D0931" w:rsidP="00C376E7" w:rsidRDefault="006D0931" w14:paraId="1AD0442E" w14:textId="0B33094D">
      <w:pPr>
        <w:rPr>
          <w:rFonts w:ascii="Times New Roman" w:hAnsi="Times New Roman"/>
          <w:b/>
          <w:bCs/>
          <w:sz w:val="24"/>
        </w:rPr>
        <w:sectPr w:rsidRPr="00512624" w:rsidR="006D0931" w:rsidSect="006D0931">
          <w:type w:val="continuous"/>
          <w:pgSz w:w="11906" w:h="16838" w:orient="portrait"/>
          <w:pgMar w:top="1418" w:right="680" w:bottom="1418" w:left="1701" w:header="680" w:footer="680" w:gutter="0"/>
          <w:cols w:space="708"/>
          <w:docGrid w:linePitch="360"/>
        </w:sectPr>
      </w:pPr>
    </w:p>
    <w:p w:rsidRPr="008E5740" w:rsidR="006D0931" w:rsidP="6992E00A" w:rsidRDefault="0AE6B149" w14:paraId="37A5D554" w14:textId="40A68304">
      <w:pPr>
        <w:rPr>
          <w:rFonts w:ascii="Times New Roman" w:hAnsi="Times New Roman"/>
          <w:b/>
          <w:bCs/>
          <w:sz w:val="24"/>
        </w:rPr>
      </w:pPr>
      <w:r w:rsidRPr="66424051">
        <w:rPr>
          <w:rFonts w:ascii="Times New Roman" w:hAnsi="Times New Roman"/>
          <w:b/>
          <w:bCs/>
          <w:sz w:val="24"/>
        </w:rPr>
        <w:t>7</w:t>
      </w:r>
      <w:r w:rsidRPr="6992E00A" w:rsidR="33FE3572">
        <w:rPr>
          <w:rFonts w:ascii="Times New Roman" w:hAnsi="Times New Roman"/>
          <w:b/>
          <w:bCs/>
          <w:sz w:val="24"/>
        </w:rPr>
        <w:t>.</w:t>
      </w:r>
      <w:r w:rsidR="005A6D06">
        <w:tab/>
      </w:r>
      <w:r w:rsidRPr="6992E00A" w:rsidR="33FE3572">
        <w:rPr>
          <w:rFonts w:ascii="Times New Roman" w:hAnsi="Times New Roman"/>
          <w:b/>
          <w:bCs/>
          <w:sz w:val="24"/>
        </w:rPr>
        <w:t>Seaduse rakendamisega seotud riigi ja kohaliku omavalitsuse tegevused, eeldatavad kulud ja tulud</w:t>
      </w:r>
    </w:p>
    <w:p w:rsidRPr="008E5740" w:rsidR="5883315D" w:rsidP="00C376E7" w:rsidRDefault="5883315D" w14:paraId="17F8574C" w14:textId="7A9D1D3B">
      <w:pPr>
        <w:rPr>
          <w:rFonts w:ascii="Times New Roman" w:hAnsi="Times New Roman"/>
          <w:b/>
          <w:bCs/>
          <w:sz w:val="24"/>
        </w:rPr>
      </w:pPr>
    </w:p>
    <w:p w:rsidRPr="00512624" w:rsidR="45ECD6C8" w:rsidP="00C376E7" w:rsidRDefault="45ECD6C8" w14:paraId="070A9888" w14:textId="6D34262A">
      <w:pPr>
        <w:rPr>
          <w:rFonts w:ascii="Times New Roman" w:hAnsi="Times New Roman"/>
          <w:sz w:val="24"/>
        </w:rPr>
      </w:pPr>
      <w:r w:rsidRPr="00512624">
        <w:rPr>
          <w:rFonts w:ascii="Times New Roman" w:hAnsi="Times New Roman"/>
          <w:sz w:val="24"/>
        </w:rPr>
        <w:t xml:space="preserve">Kohaliku omavalitsuse poolseid tegevusi seaduse rakendamine ei eelda. </w:t>
      </w:r>
    </w:p>
    <w:p w:rsidRPr="00857B2A" w:rsidR="00FA7994" w:rsidP="00C376E7" w:rsidRDefault="00FA7994" w14:paraId="5E39EE0B" w14:textId="77777777">
      <w:pPr>
        <w:rPr>
          <w:rFonts w:ascii="Times New Roman" w:hAnsi="Times New Roman"/>
          <w:sz w:val="24"/>
        </w:rPr>
      </w:pPr>
    </w:p>
    <w:p w:rsidRPr="00857B2A" w:rsidR="45ECD6C8" w:rsidP="6992E00A" w:rsidRDefault="450FA0C2" w14:paraId="3ED25480" w14:textId="15F3C754">
      <w:pPr>
        <w:rPr>
          <w:rFonts w:ascii="Times New Roman" w:hAnsi="Times New Roman"/>
          <w:sz w:val="24"/>
        </w:rPr>
      </w:pPr>
      <w:r w:rsidRPr="6992E00A">
        <w:rPr>
          <w:rFonts w:ascii="Times New Roman" w:hAnsi="Times New Roman"/>
          <w:sz w:val="24"/>
        </w:rPr>
        <w:t>Riigiasutuste</w:t>
      </w:r>
      <w:r w:rsidRPr="6992E00A" w:rsidR="70C099EF">
        <w:rPr>
          <w:rFonts w:ascii="Times New Roman" w:hAnsi="Times New Roman"/>
          <w:sz w:val="24"/>
        </w:rPr>
        <w:t>st on rakendamisega seotud Tervisekassa</w:t>
      </w:r>
      <w:r w:rsidRPr="6992E00A" w:rsidR="2411E739">
        <w:rPr>
          <w:rFonts w:ascii="Times New Roman" w:hAnsi="Times New Roman"/>
          <w:sz w:val="24"/>
        </w:rPr>
        <w:t>. Tervisekassa on kujundanud</w:t>
      </w:r>
      <w:r w:rsidRPr="6992E00A" w:rsidR="3131893C">
        <w:rPr>
          <w:rFonts w:ascii="Times New Roman" w:hAnsi="Times New Roman"/>
          <w:sz w:val="24"/>
        </w:rPr>
        <w:t xml:space="preserve"> </w:t>
      </w:r>
      <w:r w:rsidRPr="6992E00A" w:rsidR="2411E739">
        <w:rPr>
          <w:rFonts w:ascii="Times New Roman" w:hAnsi="Times New Roman"/>
          <w:sz w:val="24"/>
        </w:rPr>
        <w:t>uue hinnamudeli 1.</w:t>
      </w:r>
      <w:r w:rsidRPr="6992E00A" w:rsidR="2BDFAA03">
        <w:rPr>
          <w:rFonts w:ascii="Times New Roman" w:hAnsi="Times New Roman"/>
          <w:sz w:val="24"/>
        </w:rPr>
        <w:t xml:space="preserve"> </w:t>
      </w:r>
      <w:r w:rsidRPr="6992E00A" w:rsidR="2411E739">
        <w:rPr>
          <w:rFonts w:ascii="Times New Roman" w:hAnsi="Times New Roman"/>
          <w:sz w:val="24"/>
        </w:rPr>
        <w:t>aprillil 2026.</w:t>
      </w:r>
      <w:r w:rsidR="00487205">
        <w:rPr>
          <w:rFonts w:ascii="Times New Roman" w:hAnsi="Times New Roman"/>
          <w:sz w:val="24"/>
        </w:rPr>
        <w:t xml:space="preserve"> </w:t>
      </w:r>
      <w:r w:rsidRPr="6992E00A" w:rsidR="2411E739">
        <w:rPr>
          <w:rFonts w:ascii="Times New Roman" w:hAnsi="Times New Roman"/>
          <w:sz w:val="24"/>
        </w:rPr>
        <w:t xml:space="preserve">a kohustuslikule e-konsultatsioonile üleminevatele erialadele. Tervishoiuteenuste loetelu </w:t>
      </w:r>
      <w:r w:rsidR="00BC2606">
        <w:rPr>
          <w:rFonts w:ascii="Times New Roman" w:hAnsi="Times New Roman"/>
          <w:sz w:val="24"/>
        </w:rPr>
        <w:t>määrusesse</w:t>
      </w:r>
      <w:r w:rsidRPr="6992E00A" w:rsidR="2411E739">
        <w:rPr>
          <w:rFonts w:ascii="Times New Roman" w:hAnsi="Times New Roman"/>
          <w:sz w:val="24"/>
        </w:rPr>
        <w:t xml:space="preserve"> lisatakse kaks uut teenust – e-konsultatsioon </w:t>
      </w:r>
      <w:r w:rsidR="00644602">
        <w:rPr>
          <w:rFonts w:ascii="Times New Roman" w:hAnsi="Times New Roman"/>
          <w:sz w:val="24"/>
        </w:rPr>
        <w:t xml:space="preserve">nn </w:t>
      </w:r>
      <w:r w:rsidRPr="6992E00A" w:rsidR="2411E739">
        <w:rPr>
          <w:rFonts w:ascii="Times New Roman" w:hAnsi="Times New Roman"/>
          <w:sz w:val="24"/>
        </w:rPr>
        <w:t>pilooterialadele ja eriarsti esmane vastuvõtt e-konsultatsiooniga erialadele. E-konsultatsiooni hinda korrigeeritakse ülespoole korrutades tänase e-konsultatsiooni hinnakomponenti arsti tööae</w:t>
      </w:r>
      <w:r w:rsidRPr="6992E00A" w:rsidR="2455E363">
        <w:rPr>
          <w:rFonts w:ascii="Times New Roman" w:hAnsi="Times New Roman"/>
          <w:sz w:val="24"/>
        </w:rPr>
        <w:t>g</w:t>
      </w:r>
      <w:r w:rsidRPr="6992E00A" w:rsidR="2411E739">
        <w:rPr>
          <w:rFonts w:ascii="Times New Roman" w:hAnsi="Times New Roman"/>
          <w:sz w:val="24"/>
        </w:rPr>
        <w:t xml:space="preserve"> kahega, eriarsti esmasele vastuvõtule lisatakse täiendav arsti tööajakomponent e-konsultatsiooniga tutvumiseks. Muudatuse kogumõju on Tervisekassa eelarvele tänase suunamise korralduse juures </w:t>
      </w:r>
      <w:r w:rsidRPr="6992E00A" w:rsidR="2411E739">
        <w:rPr>
          <w:rFonts w:ascii="Times New Roman" w:hAnsi="Times New Roman"/>
          <w:sz w:val="24"/>
        </w:rPr>
        <w:lastRenderedPageBreak/>
        <w:t>(e-konsultatsioonid vs saatekirjad suhe) neutraalne</w:t>
      </w:r>
      <w:r w:rsidRPr="6992E00A" w:rsidR="1403E7E5">
        <w:rPr>
          <w:rFonts w:ascii="Times New Roman" w:hAnsi="Times New Roman"/>
          <w:sz w:val="24"/>
        </w:rPr>
        <w:t>.</w:t>
      </w:r>
      <w:r w:rsidRPr="6992E00A" w:rsidR="2411E739">
        <w:rPr>
          <w:rFonts w:ascii="Times New Roman" w:hAnsi="Times New Roman"/>
          <w:sz w:val="24"/>
        </w:rPr>
        <w:t xml:space="preserve"> Muudatusega liigutakse tõhusama suunamise korralduse suunas.</w:t>
      </w:r>
      <w:r w:rsidRPr="6992E00A" w:rsidR="7F8183C2">
        <w:rPr>
          <w:rFonts w:ascii="Times New Roman" w:hAnsi="Times New Roman"/>
          <w:sz w:val="24"/>
        </w:rPr>
        <w:t xml:space="preserve"> </w:t>
      </w:r>
      <w:r w:rsidRPr="6992E00A" w:rsidR="48B5551C">
        <w:rPr>
          <w:rFonts w:ascii="Times New Roman" w:hAnsi="Times New Roman"/>
          <w:sz w:val="24"/>
        </w:rPr>
        <w:t>Halduskoormus</w:t>
      </w:r>
      <w:r w:rsidRPr="6992E00A" w:rsidR="251DB053">
        <w:rPr>
          <w:rFonts w:ascii="Times New Roman" w:hAnsi="Times New Roman"/>
          <w:sz w:val="24"/>
        </w:rPr>
        <w:t>e tõusu</w:t>
      </w:r>
      <w:r w:rsidRPr="6992E00A" w:rsidR="48B5551C">
        <w:rPr>
          <w:rFonts w:ascii="Times New Roman" w:hAnsi="Times New Roman"/>
          <w:sz w:val="24"/>
        </w:rPr>
        <w:t xml:space="preserve"> või olulist lisanduvat personalikulu seaduse rakendamisega seotult ette ei ole näha. </w:t>
      </w:r>
    </w:p>
    <w:p w:rsidRPr="00512624" w:rsidR="006D0931" w:rsidP="00C376E7" w:rsidRDefault="006D0931" w14:paraId="6FF5C54A" w14:textId="77777777">
      <w:pPr>
        <w:rPr>
          <w:rFonts w:ascii="Times New Roman" w:hAnsi="Times New Roman"/>
          <w:i/>
          <w:iCs/>
          <w:sz w:val="24"/>
        </w:rPr>
        <w:sectPr w:rsidRPr="00512624" w:rsidR="006D0931" w:rsidSect="006D0931">
          <w:type w:val="continuous"/>
          <w:pgSz w:w="11906" w:h="16838" w:orient="portrait"/>
          <w:pgMar w:top="1418" w:right="680" w:bottom="1418" w:left="1701" w:header="680" w:footer="680" w:gutter="0"/>
          <w:cols w:space="708"/>
          <w:docGrid w:linePitch="360"/>
        </w:sectPr>
      </w:pPr>
    </w:p>
    <w:p w:rsidRPr="00512624" w:rsidR="006D0931" w:rsidP="00C376E7" w:rsidRDefault="006D0931" w14:paraId="429E968D" w14:textId="77777777">
      <w:pPr>
        <w:rPr>
          <w:rFonts w:ascii="Times New Roman" w:hAnsi="Times New Roman"/>
          <w:i/>
          <w:iCs/>
          <w:sz w:val="24"/>
        </w:rPr>
      </w:pPr>
    </w:p>
    <w:p w:rsidRPr="00857B2A" w:rsidR="006D0931" w:rsidP="6992E00A" w:rsidRDefault="1B2CB590" w14:paraId="41D8F0AB" w14:textId="1C55FB6C">
      <w:pPr>
        <w:rPr>
          <w:rFonts w:ascii="Times New Roman" w:hAnsi="Times New Roman"/>
          <w:b/>
          <w:bCs/>
          <w:sz w:val="24"/>
        </w:rPr>
      </w:pPr>
      <w:r w:rsidRPr="66424051">
        <w:rPr>
          <w:rFonts w:ascii="Times New Roman" w:hAnsi="Times New Roman"/>
          <w:b/>
          <w:bCs/>
          <w:sz w:val="24"/>
        </w:rPr>
        <w:t>8</w:t>
      </w:r>
      <w:r w:rsidRPr="6992E00A" w:rsidR="33FE3572">
        <w:rPr>
          <w:rFonts w:ascii="Times New Roman" w:hAnsi="Times New Roman"/>
          <w:b/>
          <w:bCs/>
          <w:sz w:val="24"/>
        </w:rPr>
        <w:t>.</w:t>
      </w:r>
      <w:r w:rsidR="006D0931">
        <w:tab/>
      </w:r>
      <w:r w:rsidRPr="6992E00A" w:rsidR="33FE3572">
        <w:rPr>
          <w:rFonts w:ascii="Times New Roman" w:hAnsi="Times New Roman"/>
          <w:b/>
          <w:bCs/>
          <w:sz w:val="24"/>
        </w:rPr>
        <w:t>Rakendusaktid</w:t>
      </w:r>
    </w:p>
    <w:p w:rsidRPr="00F5478E" w:rsidR="006D0931" w:rsidP="00C376E7" w:rsidRDefault="006D0931" w14:paraId="3A95A40B" w14:textId="77777777">
      <w:pPr>
        <w:rPr>
          <w:rFonts w:ascii="Times New Roman" w:hAnsi="Times New Roman"/>
          <w:b/>
          <w:bCs/>
          <w:sz w:val="24"/>
        </w:rPr>
        <w:sectPr w:rsidRPr="00F5478E" w:rsidR="006D0931" w:rsidSect="006D0931">
          <w:type w:val="continuous"/>
          <w:pgSz w:w="11906" w:h="16838" w:orient="portrait"/>
          <w:pgMar w:top="1418" w:right="680" w:bottom="1418" w:left="1701" w:header="680" w:footer="680" w:gutter="0"/>
          <w:cols w:space="708"/>
          <w:formProt w:val="0"/>
          <w:docGrid w:linePitch="360"/>
        </w:sectPr>
      </w:pPr>
    </w:p>
    <w:p w:rsidRPr="00F5478E" w:rsidR="006D0931" w:rsidP="00C376E7" w:rsidRDefault="006D0931" w14:paraId="19C2FE42" w14:textId="77777777">
      <w:pPr>
        <w:rPr>
          <w:rFonts w:ascii="Times New Roman" w:hAnsi="Times New Roman"/>
          <w:b/>
          <w:bCs/>
          <w:sz w:val="24"/>
        </w:rPr>
      </w:pPr>
    </w:p>
    <w:p w:rsidRPr="0071148E" w:rsidR="00750105" w:rsidP="00C376E7" w:rsidRDefault="006D0931" w14:paraId="68D091A4" w14:textId="374F1E5C">
      <w:pPr>
        <w:rPr>
          <w:rFonts w:ascii="Times New Roman" w:hAnsi="Times New Roman"/>
          <w:sz w:val="24"/>
        </w:rPr>
      </w:pPr>
      <w:r w:rsidRPr="00512624">
        <w:rPr>
          <w:rFonts w:ascii="Times New Roman" w:hAnsi="Times New Roman"/>
          <w:sz w:val="24"/>
        </w:rPr>
        <w:t xml:space="preserve">Seaduse vastu võtmisel </w:t>
      </w:r>
      <w:r w:rsidR="00663FAD">
        <w:rPr>
          <w:rFonts w:ascii="Times New Roman" w:hAnsi="Times New Roman"/>
          <w:sz w:val="24"/>
        </w:rPr>
        <w:t>on kavandatud viia vastavad muudatused sisse</w:t>
      </w:r>
      <w:r w:rsidR="0054755A">
        <w:rPr>
          <w:rFonts w:ascii="Times New Roman" w:hAnsi="Times New Roman"/>
          <w:sz w:val="24"/>
        </w:rPr>
        <w:t xml:space="preserve"> seni</w:t>
      </w:r>
      <w:r w:rsidR="00663FAD">
        <w:rPr>
          <w:rFonts w:ascii="Times New Roman" w:hAnsi="Times New Roman"/>
          <w:sz w:val="24"/>
        </w:rPr>
        <w:t xml:space="preserve"> </w:t>
      </w:r>
      <w:r w:rsidR="0054755A">
        <w:rPr>
          <w:rFonts w:ascii="Times New Roman" w:hAnsi="Times New Roman"/>
          <w:sz w:val="24"/>
        </w:rPr>
        <w:t>RaKS</w:t>
      </w:r>
      <w:r w:rsidRPr="0054755A" w:rsidR="0054755A">
        <w:rPr>
          <w:rFonts w:ascii="Times New Roman" w:hAnsi="Times New Roman"/>
          <w:sz w:val="24"/>
        </w:rPr>
        <w:t xml:space="preserve"> § 30 lõike 1 ja § 33</w:t>
      </w:r>
      <w:r w:rsidRPr="000F03C2" w:rsidR="0054755A">
        <w:rPr>
          <w:rFonts w:ascii="Times New Roman" w:hAnsi="Times New Roman"/>
          <w:sz w:val="24"/>
          <w:vertAlign w:val="superscript"/>
        </w:rPr>
        <w:t>1</w:t>
      </w:r>
      <w:r w:rsidRPr="0054755A" w:rsidR="0054755A">
        <w:rPr>
          <w:rFonts w:ascii="Times New Roman" w:hAnsi="Times New Roman"/>
          <w:sz w:val="24"/>
        </w:rPr>
        <w:t xml:space="preserve"> </w:t>
      </w:r>
      <w:r w:rsidR="0054755A">
        <w:rPr>
          <w:rFonts w:ascii="Times New Roman" w:hAnsi="Times New Roman"/>
          <w:sz w:val="24"/>
        </w:rPr>
        <w:t xml:space="preserve">alusel kehtestatud </w:t>
      </w:r>
      <w:r w:rsidRPr="00512624">
        <w:rPr>
          <w:rFonts w:ascii="Times New Roman" w:hAnsi="Times New Roman"/>
          <w:sz w:val="24"/>
        </w:rPr>
        <w:t>„</w:t>
      </w:r>
      <w:hyperlink r:id="rId17">
        <w:r w:rsidRPr="00512624">
          <w:rPr>
            <w:rStyle w:val="Hperlink"/>
            <w:rFonts w:ascii="Times New Roman" w:hAnsi="Times New Roman"/>
            <w:sz w:val="24"/>
          </w:rPr>
          <w:t>Tervisekassa tervishoiuteenuste loetelu</w:t>
        </w:r>
      </w:hyperlink>
      <w:r w:rsidRPr="00512624">
        <w:rPr>
          <w:rFonts w:ascii="Times New Roman" w:hAnsi="Times New Roman"/>
          <w:sz w:val="24"/>
        </w:rPr>
        <w:t>”</w:t>
      </w:r>
      <w:r w:rsidR="0054755A">
        <w:rPr>
          <w:rFonts w:ascii="Times New Roman" w:hAnsi="Times New Roman"/>
          <w:sz w:val="24"/>
        </w:rPr>
        <w:t xml:space="preserve">. Muudatused tehakse kooskõlas eelnõu § 1 punkti </w:t>
      </w:r>
      <w:r w:rsidR="00CC662E">
        <w:rPr>
          <w:rFonts w:ascii="Times New Roman" w:hAnsi="Times New Roman"/>
          <w:sz w:val="24"/>
        </w:rPr>
        <w:t xml:space="preserve">3 selgitustes tooduga. Nimetatud määruse </w:t>
      </w:r>
      <w:r w:rsidRPr="00512624" w:rsidR="00750105">
        <w:rPr>
          <w:rFonts w:ascii="Times New Roman" w:hAnsi="Times New Roman"/>
          <w:sz w:val="24"/>
        </w:rPr>
        <w:t xml:space="preserve">§-s </w:t>
      </w:r>
      <w:r w:rsidRPr="00512624" w:rsidR="00A63D2F">
        <w:rPr>
          <w:rFonts w:ascii="Times New Roman" w:hAnsi="Times New Roman"/>
          <w:sz w:val="24"/>
        </w:rPr>
        <w:t>10 on juba täna sätestatud e-</w:t>
      </w:r>
      <w:r w:rsidRPr="00512624" w:rsidR="07D9F81A">
        <w:rPr>
          <w:rFonts w:ascii="Times New Roman" w:hAnsi="Times New Roman"/>
          <w:sz w:val="24"/>
        </w:rPr>
        <w:t>kon</w:t>
      </w:r>
      <w:r w:rsidRPr="00512624" w:rsidR="6DD9CE35">
        <w:rPr>
          <w:rFonts w:ascii="Times New Roman" w:hAnsi="Times New Roman"/>
          <w:sz w:val="24"/>
        </w:rPr>
        <w:t>s</w:t>
      </w:r>
      <w:r w:rsidRPr="00512624" w:rsidR="07D9F81A">
        <w:rPr>
          <w:rFonts w:ascii="Times New Roman" w:hAnsi="Times New Roman"/>
          <w:sz w:val="24"/>
        </w:rPr>
        <w:t>ul</w:t>
      </w:r>
      <w:r w:rsidR="00B17E8A">
        <w:rPr>
          <w:rFonts w:ascii="Times New Roman" w:hAnsi="Times New Roman"/>
          <w:sz w:val="24"/>
        </w:rPr>
        <w:t>t</w:t>
      </w:r>
      <w:r w:rsidRPr="00512624" w:rsidR="07D9F81A">
        <w:rPr>
          <w:rFonts w:ascii="Times New Roman" w:hAnsi="Times New Roman"/>
          <w:sz w:val="24"/>
        </w:rPr>
        <w:t>atsiooni</w:t>
      </w:r>
      <w:r w:rsidRPr="00512624" w:rsidR="00A63D2F">
        <w:rPr>
          <w:rFonts w:ascii="Times New Roman" w:hAnsi="Times New Roman"/>
          <w:sz w:val="24"/>
        </w:rPr>
        <w:t xml:space="preserve"> piirhinnad ning erialad millisel juhul </w:t>
      </w:r>
      <w:r w:rsidRPr="00512624" w:rsidR="00D268C5">
        <w:rPr>
          <w:rFonts w:ascii="Times New Roman" w:hAnsi="Times New Roman"/>
          <w:sz w:val="24"/>
        </w:rPr>
        <w:t xml:space="preserve">tasu maksmise kohustus üle võetakse. Seni on </w:t>
      </w:r>
      <w:r w:rsidRPr="00512624" w:rsidR="00DF0A6D">
        <w:rPr>
          <w:rFonts w:ascii="Times New Roman" w:hAnsi="Times New Roman"/>
          <w:sz w:val="24"/>
        </w:rPr>
        <w:t>e-konsultatsiooni rakendamine olnud vabatahtlik</w:t>
      </w:r>
      <w:r w:rsidR="00CC662E">
        <w:rPr>
          <w:rFonts w:ascii="Times New Roman" w:hAnsi="Times New Roman"/>
          <w:sz w:val="24"/>
        </w:rPr>
        <w:t xml:space="preserve"> võimalus</w:t>
      </w:r>
      <w:r w:rsidR="003510F0">
        <w:rPr>
          <w:rFonts w:ascii="Times New Roman" w:hAnsi="Times New Roman"/>
          <w:sz w:val="24"/>
        </w:rPr>
        <w:t>.</w:t>
      </w:r>
      <w:r w:rsidRPr="00512624" w:rsidR="00DF0A6D">
        <w:rPr>
          <w:rFonts w:ascii="Times New Roman" w:hAnsi="Times New Roman"/>
          <w:sz w:val="24"/>
        </w:rPr>
        <w:t xml:space="preserve"> </w:t>
      </w:r>
      <w:r w:rsidR="003510F0">
        <w:rPr>
          <w:rFonts w:ascii="Times New Roman" w:hAnsi="Times New Roman"/>
          <w:sz w:val="24"/>
        </w:rPr>
        <w:t>E</w:t>
      </w:r>
      <w:r w:rsidRPr="00512624" w:rsidR="00DF0A6D">
        <w:rPr>
          <w:rFonts w:ascii="Times New Roman" w:hAnsi="Times New Roman"/>
          <w:sz w:val="24"/>
        </w:rPr>
        <w:t>elnõu</w:t>
      </w:r>
      <w:r w:rsidR="005E15E8">
        <w:rPr>
          <w:rFonts w:ascii="Times New Roman" w:hAnsi="Times New Roman"/>
          <w:sz w:val="24"/>
        </w:rPr>
        <w:t>ga luuakse võimalus kehtestada</w:t>
      </w:r>
      <w:r w:rsidRPr="00512624" w:rsidR="00DF0A6D">
        <w:rPr>
          <w:rFonts w:ascii="Times New Roman" w:hAnsi="Times New Roman"/>
          <w:sz w:val="24"/>
        </w:rPr>
        <w:t xml:space="preserve"> </w:t>
      </w:r>
      <w:r w:rsidR="003510F0">
        <w:rPr>
          <w:rFonts w:ascii="Times New Roman" w:hAnsi="Times New Roman"/>
          <w:sz w:val="24"/>
        </w:rPr>
        <w:t>konkreetse</w:t>
      </w:r>
      <w:r w:rsidR="005E15E8">
        <w:rPr>
          <w:rFonts w:ascii="Times New Roman" w:hAnsi="Times New Roman"/>
          <w:sz w:val="24"/>
        </w:rPr>
        <w:t>d</w:t>
      </w:r>
      <w:r w:rsidR="003510F0">
        <w:rPr>
          <w:rFonts w:ascii="Times New Roman" w:hAnsi="Times New Roman"/>
          <w:sz w:val="24"/>
        </w:rPr>
        <w:t xml:space="preserve"> erialad</w:t>
      </w:r>
      <w:r w:rsidR="005E15E8">
        <w:rPr>
          <w:rFonts w:ascii="Times New Roman" w:hAnsi="Times New Roman"/>
          <w:sz w:val="24"/>
        </w:rPr>
        <w:t>, mille puhul on</w:t>
      </w:r>
      <w:r w:rsidRPr="00512624" w:rsidR="00DF0A6D">
        <w:rPr>
          <w:rFonts w:ascii="Times New Roman" w:hAnsi="Times New Roman"/>
          <w:sz w:val="24"/>
        </w:rPr>
        <w:t xml:space="preserve"> </w:t>
      </w:r>
      <w:r w:rsidRPr="00512624" w:rsidR="00E27197">
        <w:rPr>
          <w:rFonts w:ascii="Times New Roman" w:hAnsi="Times New Roman"/>
          <w:sz w:val="24"/>
        </w:rPr>
        <w:t xml:space="preserve">e-konsultatsioon </w:t>
      </w:r>
      <w:r w:rsidR="003510F0">
        <w:rPr>
          <w:rFonts w:ascii="Times New Roman" w:hAnsi="Times New Roman"/>
          <w:sz w:val="24"/>
        </w:rPr>
        <w:t xml:space="preserve">kohustuslikuks </w:t>
      </w:r>
      <w:r w:rsidR="005E15E8">
        <w:rPr>
          <w:rFonts w:ascii="Times New Roman" w:hAnsi="Times New Roman"/>
          <w:sz w:val="24"/>
        </w:rPr>
        <w:t>eeltingimuseks, et Tervisekassa võtaks üle tasu maksmise kohustuse</w:t>
      </w:r>
      <w:r w:rsidRPr="00512624" w:rsidR="005E15E8">
        <w:rPr>
          <w:rFonts w:ascii="Times New Roman" w:hAnsi="Times New Roman"/>
          <w:sz w:val="24"/>
        </w:rPr>
        <w:t xml:space="preserve"> </w:t>
      </w:r>
      <w:r w:rsidRPr="00512624" w:rsidR="00C3078E">
        <w:rPr>
          <w:rFonts w:ascii="Times New Roman" w:hAnsi="Times New Roman"/>
          <w:sz w:val="24"/>
        </w:rPr>
        <w:t xml:space="preserve">vastava </w:t>
      </w:r>
      <w:r w:rsidRPr="00512624" w:rsidR="005660B5">
        <w:rPr>
          <w:rFonts w:ascii="Times New Roman" w:hAnsi="Times New Roman"/>
          <w:sz w:val="24"/>
        </w:rPr>
        <w:t>ambulatoorse eriarstiabi osutamise</w:t>
      </w:r>
      <w:r w:rsidR="005E15E8">
        <w:rPr>
          <w:rFonts w:ascii="Times New Roman" w:hAnsi="Times New Roman"/>
          <w:sz w:val="24"/>
        </w:rPr>
        <w:t xml:space="preserve"> eest</w:t>
      </w:r>
      <w:r w:rsidRPr="00512624" w:rsidR="00FB5C25">
        <w:rPr>
          <w:rFonts w:ascii="Times New Roman" w:hAnsi="Times New Roman"/>
          <w:sz w:val="24"/>
        </w:rPr>
        <w:t xml:space="preserve">. </w:t>
      </w:r>
    </w:p>
    <w:p w:rsidRPr="00512624" w:rsidR="006D0931" w:rsidP="00C376E7" w:rsidRDefault="006D0931" w14:paraId="36AA7A73" w14:textId="54A14F34">
      <w:pPr>
        <w:rPr>
          <w:rFonts w:ascii="Times New Roman" w:hAnsi="Times New Roman"/>
          <w:i/>
          <w:sz w:val="24"/>
        </w:rPr>
      </w:pPr>
    </w:p>
    <w:p w:rsidRPr="0071148E" w:rsidR="006D0931" w:rsidP="6992E00A" w:rsidRDefault="0438C13F" w14:paraId="45285509" w14:textId="767636F1">
      <w:pPr>
        <w:rPr>
          <w:rFonts w:ascii="Times New Roman" w:hAnsi="Times New Roman"/>
          <w:b/>
          <w:bCs/>
          <w:sz w:val="24"/>
        </w:rPr>
      </w:pPr>
      <w:r w:rsidRPr="66424051">
        <w:rPr>
          <w:rFonts w:ascii="Times New Roman" w:hAnsi="Times New Roman"/>
          <w:b/>
          <w:bCs/>
          <w:sz w:val="24"/>
        </w:rPr>
        <w:t>9</w:t>
      </w:r>
      <w:r w:rsidRPr="6992E00A" w:rsidR="33FE3572">
        <w:rPr>
          <w:rFonts w:ascii="Times New Roman" w:hAnsi="Times New Roman"/>
          <w:b/>
          <w:bCs/>
          <w:sz w:val="24"/>
        </w:rPr>
        <w:t>.</w:t>
      </w:r>
      <w:r w:rsidR="006D0931">
        <w:tab/>
      </w:r>
      <w:r w:rsidRPr="6992E00A" w:rsidR="33FE3572">
        <w:rPr>
          <w:rFonts w:ascii="Times New Roman" w:hAnsi="Times New Roman"/>
          <w:b/>
          <w:bCs/>
          <w:sz w:val="24"/>
        </w:rPr>
        <w:t>Seaduse jõustumine</w:t>
      </w:r>
    </w:p>
    <w:p w:rsidRPr="00512624" w:rsidR="006D0931" w:rsidP="00C376E7" w:rsidRDefault="006D0931" w14:paraId="37530A25" w14:textId="77777777">
      <w:pPr>
        <w:rPr>
          <w:rFonts w:ascii="Times New Roman" w:hAnsi="Times New Roman"/>
          <w:i/>
          <w:iCs/>
          <w:sz w:val="24"/>
          <w:lang w:eastAsia="et-EE"/>
        </w:rPr>
      </w:pPr>
    </w:p>
    <w:p w:rsidRPr="00512624" w:rsidR="006D0931" w:rsidP="00C376E7" w:rsidRDefault="006D0931" w14:paraId="07B8F90C" w14:textId="77777777">
      <w:pPr>
        <w:rPr>
          <w:rFonts w:ascii="Times New Roman" w:hAnsi="Times New Roman"/>
          <w:i/>
          <w:iCs/>
          <w:sz w:val="24"/>
          <w:lang w:eastAsia="et-EE"/>
        </w:rPr>
        <w:sectPr w:rsidRPr="00512624" w:rsidR="006D0931" w:rsidSect="006D0931">
          <w:type w:val="continuous"/>
          <w:pgSz w:w="11906" w:h="16838" w:orient="portrait"/>
          <w:pgMar w:top="1418" w:right="680" w:bottom="1418" w:left="1701" w:header="680" w:footer="680" w:gutter="0"/>
          <w:cols w:space="708"/>
          <w:docGrid w:linePitch="360"/>
        </w:sectPr>
      </w:pPr>
    </w:p>
    <w:p w:rsidR="006D0931" w:rsidP="00C376E7" w:rsidRDefault="008816E0" w14:paraId="49A6FDA4" w14:textId="08444D34">
      <w:pPr>
        <w:rPr>
          <w:rFonts w:ascii="Times New Roman" w:hAnsi="Times New Roman"/>
          <w:sz w:val="24"/>
          <w:lang w:eastAsia="et-EE"/>
        </w:rPr>
      </w:pPr>
      <w:r w:rsidRPr="00512624">
        <w:rPr>
          <w:rFonts w:ascii="Times New Roman" w:hAnsi="Times New Roman"/>
          <w:sz w:val="24"/>
          <w:lang w:eastAsia="et-EE"/>
        </w:rPr>
        <w:t>Eelnõu jõustub</w:t>
      </w:r>
      <w:r w:rsidRPr="00512624" w:rsidR="006D0931">
        <w:rPr>
          <w:rFonts w:ascii="Times New Roman" w:hAnsi="Times New Roman"/>
          <w:sz w:val="24"/>
          <w:lang w:eastAsia="et-EE"/>
        </w:rPr>
        <w:t xml:space="preserve"> </w:t>
      </w:r>
      <w:r w:rsidR="003510F0">
        <w:rPr>
          <w:rFonts w:ascii="Times New Roman" w:hAnsi="Times New Roman"/>
          <w:sz w:val="24"/>
          <w:lang w:eastAsia="et-EE"/>
        </w:rPr>
        <w:t>0</w:t>
      </w:r>
      <w:r w:rsidRPr="00512624" w:rsidR="006D0931">
        <w:rPr>
          <w:rFonts w:ascii="Times New Roman" w:hAnsi="Times New Roman"/>
          <w:sz w:val="24"/>
          <w:lang w:eastAsia="et-EE"/>
        </w:rPr>
        <w:t>1.</w:t>
      </w:r>
      <w:r w:rsidR="003510F0">
        <w:rPr>
          <w:rFonts w:ascii="Times New Roman" w:hAnsi="Times New Roman"/>
          <w:sz w:val="24"/>
          <w:lang w:eastAsia="et-EE"/>
        </w:rPr>
        <w:t>0</w:t>
      </w:r>
      <w:r w:rsidR="00D241C9">
        <w:rPr>
          <w:rFonts w:ascii="Times New Roman" w:hAnsi="Times New Roman"/>
          <w:sz w:val="24"/>
          <w:lang w:eastAsia="et-EE"/>
        </w:rPr>
        <w:t>4</w:t>
      </w:r>
      <w:r w:rsidR="003510F0">
        <w:rPr>
          <w:rFonts w:ascii="Times New Roman" w:hAnsi="Times New Roman"/>
          <w:sz w:val="24"/>
          <w:lang w:eastAsia="et-EE"/>
        </w:rPr>
        <w:t>.</w:t>
      </w:r>
      <w:r w:rsidRPr="00512624" w:rsidR="006D0931">
        <w:rPr>
          <w:rFonts w:ascii="Times New Roman" w:hAnsi="Times New Roman"/>
          <w:sz w:val="24"/>
          <w:lang w:eastAsia="et-EE"/>
        </w:rPr>
        <w:t>2026</w:t>
      </w:r>
      <w:r w:rsidR="003510F0">
        <w:rPr>
          <w:rFonts w:ascii="Times New Roman" w:hAnsi="Times New Roman"/>
          <w:sz w:val="24"/>
          <w:lang w:eastAsia="et-EE"/>
        </w:rPr>
        <w:t xml:space="preserve">, mis annab piisava </w:t>
      </w:r>
      <w:r w:rsidRPr="00512624" w:rsidR="6C7893AE">
        <w:rPr>
          <w:rFonts w:ascii="Times New Roman" w:hAnsi="Times New Roman"/>
          <w:sz w:val="24"/>
          <w:lang w:eastAsia="et-EE"/>
        </w:rPr>
        <w:t xml:space="preserve">üleminekuaja </w:t>
      </w:r>
      <w:r w:rsidR="00AF44C6">
        <w:rPr>
          <w:rFonts w:ascii="Times New Roman" w:hAnsi="Times New Roman"/>
          <w:sz w:val="24"/>
          <w:lang w:eastAsia="et-EE"/>
        </w:rPr>
        <w:t xml:space="preserve">Tervisekassale koostöös erialadega </w:t>
      </w:r>
      <w:r w:rsidR="00977625">
        <w:rPr>
          <w:rFonts w:ascii="Times New Roman" w:hAnsi="Times New Roman"/>
          <w:sz w:val="24"/>
          <w:lang w:eastAsia="et-EE"/>
        </w:rPr>
        <w:t xml:space="preserve">rakendusakti koostamiseks </w:t>
      </w:r>
      <w:r w:rsidR="009D2896">
        <w:rPr>
          <w:rFonts w:ascii="Times New Roman" w:hAnsi="Times New Roman"/>
          <w:sz w:val="24"/>
          <w:lang w:eastAsia="et-EE"/>
        </w:rPr>
        <w:t xml:space="preserve">Tervisekassa tervishoiuteenuste loetelu näol </w:t>
      </w:r>
      <w:r w:rsidR="00977625">
        <w:rPr>
          <w:rFonts w:ascii="Times New Roman" w:hAnsi="Times New Roman"/>
          <w:sz w:val="24"/>
          <w:lang w:eastAsia="et-EE"/>
        </w:rPr>
        <w:t>ja eelnõu rakendamiseks</w:t>
      </w:r>
      <w:r w:rsidR="00E31092">
        <w:rPr>
          <w:rFonts w:ascii="Times New Roman" w:hAnsi="Times New Roman"/>
          <w:sz w:val="24"/>
          <w:lang w:eastAsia="et-EE"/>
        </w:rPr>
        <w:t>, sh</w:t>
      </w:r>
      <w:r w:rsidRPr="00512624" w:rsidR="6C7893AE">
        <w:rPr>
          <w:rFonts w:ascii="Times New Roman" w:hAnsi="Times New Roman"/>
          <w:sz w:val="24"/>
          <w:lang w:eastAsia="et-EE"/>
        </w:rPr>
        <w:t xml:space="preserve"> vajalike sisemiste tööprotsesside planeerimise</w:t>
      </w:r>
      <w:r w:rsidR="00AC2F75">
        <w:rPr>
          <w:rFonts w:ascii="Times New Roman" w:hAnsi="Times New Roman"/>
          <w:sz w:val="24"/>
          <w:lang w:eastAsia="et-EE"/>
        </w:rPr>
        <w:t>ks ja</w:t>
      </w:r>
      <w:r w:rsidRPr="00512624" w:rsidR="6C7893AE">
        <w:rPr>
          <w:rFonts w:ascii="Times New Roman" w:hAnsi="Times New Roman"/>
          <w:sz w:val="24"/>
          <w:lang w:eastAsia="et-EE"/>
        </w:rPr>
        <w:t xml:space="preserve"> </w:t>
      </w:r>
      <w:r w:rsidR="00AC2F75">
        <w:rPr>
          <w:rFonts w:ascii="Times New Roman" w:hAnsi="Times New Roman"/>
          <w:sz w:val="24"/>
          <w:lang w:eastAsia="et-EE"/>
        </w:rPr>
        <w:t xml:space="preserve">ellu </w:t>
      </w:r>
      <w:r w:rsidRPr="00512624" w:rsidR="6C7893AE">
        <w:rPr>
          <w:rFonts w:ascii="Times New Roman" w:hAnsi="Times New Roman"/>
          <w:sz w:val="24"/>
          <w:lang w:eastAsia="et-EE"/>
        </w:rPr>
        <w:t>viimiseks</w:t>
      </w:r>
      <w:r w:rsidR="00624953">
        <w:rPr>
          <w:rFonts w:ascii="Times New Roman" w:hAnsi="Times New Roman"/>
          <w:sz w:val="24"/>
          <w:lang w:eastAsia="et-EE"/>
        </w:rPr>
        <w:t xml:space="preserve"> tervishoiuteenuse osutajate jaoks</w:t>
      </w:r>
      <w:r w:rsidRPr="00512624" w:rsidR="6C7893AE">
        <w:rPr>
          <w:rFonts w:ascii="Times New Roman" w:hAnsi="Times New Roman"/>
          <w:sz w:val="24"/>
          <w:lang w:eastAsia="et-EE"/>
        </w:rPr>
        <w:t xml:space="preserve">. </w:t>
      </w:r>
    </w:p>
    <w:p w:rsidR="005E15E8" w:rsidP="00C376E7" w:rsidRDefault="005E15E8" w14:paraId="1912FEE5" w14:textId="77777777">
      <w:pPr>
        <w:rPr>
          <w:rFonts w:ascii="Times New Roman" w:hAnsi="Times New Roman"/>
          <w:sz w:val="24"/>
          <w:lang w:eastAsia="et-EE"/>
        </w:rPr>
      </w:pPr>
    </w:p>
    <w:p w:rsidRPr="00512624" w:rsidR="005E15E8" w:rsidP="00C376E7" w:rsidRDefault="005E15E8" w14:paraId="5E36FF66" w14:textId="52170A78">
      <w:pPr>
        <w:rPr>
          <w:rFonts w:ascii="Times New Roman" w:hAnsi="Times New Roman"/>
          <w:sz w:val="24"/>
          <w:lang w:eastAsia="et-EE"/>
        </w:rPr>
        <w:sectPr w:rsidRPr="00512624" w:rsidR="005E15E8" w:rsidSect="006D0931">
          <w:type w:val="continuous"/>
          <w:pgSz w:w="11906" w:h="16838" w:orient="portrait"/>
          <w:pgMar w:top="1418" w:right="680" w:bottom="1418" w:left="1701" w:header="680" w:footer="680" w:gutter="0"/>
          <w:cols w:space="708"/>
          <w:formProt w:val="0"/>
          <w:docGrid w:linePitch="360"/>
        </w:sectPr>
      </w:pPr>
    </w:p>
    <w:p w:rsidRPr="00512624" w:rsidR="006D0931" w:rsidP="00C376E7" w:rsidRDefault="471F7E83" w14:paraId="7EF0D52D" w14:textId="450C431C">
      <w:pPr>
        <w:rPr>
          <w:rFonts w:ascii="Times New Roman" w:hAnsi="Times New Roman"/>
          <w:sz w:val="24"/>
          <w:lang w:eastAsia="et-EE"/>
        </w:rPr>
      </w:pPr>
      <w:r w:rsidRPr="00512624">
        <w:rPr>
          <w:rFonts w:ascii="Times New Roman" w:hAnsi="Times New Roman"/>
          <w:sz w:val="24"/>
          <w:lang w:eastAsia="et-EE"/>
        </w:rPr>
        <w:t xml:space="preserve">Eelnõu § 1 punkt </w:t>
      </w:r>
      <w:r w:rsidR="003510F0">
        <w:rPr>
          <w:rFonts w:ascii="Times New Roman" w:hAnsi="Times New Roman"/>
          <w:sz w:val="24"/>
          <w:lang w:eastAsia="et-EE"/>
        </w:rPr>
        <w:t>2</w:t>
      </w:r>
      <w:r w:rsidRPr="00512624">
        <w:rPr>
          <w:rFonts w:ascii="Times New Roman" w:hAnsi="Times New Roman"/>
          <w:sz w:val="24"/>
          <w:lang w:eastAsia="et-EE"/>
        </w:rPr>
        <w:t xml:space="preserve"> jõustub </w:t>
      </w:r>
      <w:r w:rsidR="003510F0">
        <w:rPr>
          <w:rFonts w:ascii="Times New Roman" w:hAnsi="Times New Roman"/>
          <w:sz w:val="24"/>
          <w:lang w:eastAsia="et-EE"/>
        </w:rPr>
        <w:t>01.01.</w:t>
      </w:r>
      <w:r w:rsidRPr="00512624">
        <w:rPr>
          <w:rFonts w:ascii="Times New Roman" w:hAnsi="Times New Roman"/>
          <w:sz w:val="24"/>
          <w:lang w:eastAsia="et-EE"/>
        </w:rPr>
        <w:t>2027, et anda täiendav aeg muudatuse rakendamiseks</w:t>
      </w:r>
      <w:r w:rsidR="00FF5C8B">
        <w:rPr>
          <w:rFonts w:ascii="Times New Roman" w:hAnsi="Times New Roman"/>
          <w:sz w:val="24"/>
          <w:lang w:eastAsia="et-EE"/>
        </w:rPr>
        <w:t xml:space="preserve"> psühhiaatria erialal</w:t>
      </w:r>
      <w:r w:rsidRPr="00512624">
        <w:rPr>
          <w:rFonts w:ascii="Times New Roman" w:hAnsi="Times New Roman"/>
          <w:sz w:val="24"/>
          <w:lang w:eastAsia="et-EE"/>
        </w:rPr>
        <w:t>.</w:t>
      </w:r>
    </w:p>
    <w:p w:rsidRPr="0071148E" w:rsidR="33CE0D01" w:rsidP="00C376E7" w:rsidRDefault="33CE0D01" w14:paraId="4D556FD4" w14:textId="73DCAA52">
      <w:pPr>
        <w:rPr>
          <w:rFonts w:ascii="Times New Roman" w:hAnsi="Times New Roman"/>
          <w:b/>
          <w:bCs/>
          <w:sz w:val="24"/>
        </w:rPr>
      </w:pPr>
    </w:p>
    <w:p w:rsidRPr="0071148E" w:rsidR="006D0931" w:rsidP="6992E00A" w:rsidRDefault="08E89838" w14:paraId="782F197A" w14:textId="07DE6367">
      <w:pPr>
        <w:rPr>
          <w:rFonts w:ascii="Times New Roman" w:hAnsi="Times New Roman"/>
          <w:b/>
          <w:bCs/>
          <w:sz w:val="24"/>
        </w:rPr>
      </w:pPr>
      <w:r w:rsidRPr="66424051">
        <w:rPr>
          <w:rFonts w:ascii="Times New Roman" w:hAnsi="Times New Roman"/>
          <w:b/>
          <w:bCs/>
          <w:sz w:val="24"/>
        </w:rPr>
        <w:t>10</w:t>
      </w:r>
      <w:r w:rsidRPr="6992E00A" w:rsidR="33FE3572">
        <w:rPr>
          <w:rFonts w:ascii="Times New Roman" w:hAnsi="Times New Roman"/>
          <w:b/>
          <w:bCs/>
          <w:sz w:val="24"/>
        </w:rPr>
        <w:t>.</w:t>
      </w:r>
      <w:r w:rsidR="006D0931">
        <w:tab/>
      </w:r>
      <w:r w:rsidRPr="6992E00A" w:rsidR="33FE3572">
        <w:rPr>
          <w:rFonts w:ascii="Times New Roman" w:hAnsi="Times New Roman"/>
          <w:b/>
          <w:bCs/>
          <w:sz w:val="24"/>
        </w:rPr>
        <w:t>Eelnõu kooskõlastamine, huvirühmade kaasamine ja avalik konsultatsioon</w:t>
      </w:r>
    </w:p>
    <w:p w:rsidRPr="00512624" w:rsidR="006D0931" w:rsidP="00C376E7" w:rsidRDefault="006D0931" w14:paraId="41F16085" w14:textId="77777777">
      <w:pPr>
        <w:rPr>
          <w:rFonts w:ascii="Times New Roman" w:hAnsi="Times New Roman"/>
          <w:b/>
          <w:bCs/>
          <w:i/>
          <w:iCs/>
          <w:sz w:val="24"/>
        </w:rPr>
      </w:pPr>
    </w:p>
    <w:p w:rsidRPr="00512624" w:rsidR="006D0931" w:rsidP="00C376E7" w:rsidRDefault="006D0931" w14:paraId="6410AA40" w14:textId="77777777">
      <w:pPr>
        <w:rPr>
          <w:rFonts w:ascii="Times New Roman" w:hAnsi="Times New Roman"/>
          <w:i/>
          <w:iCs/>
          <w:sz w:val="24"/>
          <w:lang w:eastAsia="et-EE"/>
        </w:rPr>
        <w:sectPr w:rsidRPr="00512624" w:rsidR="006D0931" w:rsidSect="006D0931">
          <w:type w:val="continuous"/>
          <w:pgSz w:w="11906" w:h="16838" w:orient="portrait"/>
          <w:pgMar w:top="1418" w:right="680" w:bottom="1418" w:left="1701" w:header="680" w:footer="680" w:gutter="0"/>
          <w:cols w:space="708"/>
          <w:docGrid w:linePitch="360"/>
        </w:sectPr>
      </w:pPr>
    </w:p>
    <w:p w:rsidRPr="0071148E" w:rsidR="006D0931" w:rsidP="00C376E7" w:rsidRDefault="006D0931" w14:paraId="0099B139" w14:textId="53AD5D43">
      <w:pPr>
        <w:keepNext/>
        <w:widowControl w:val="0"/>
        <w:pBdr>
          <w:bottom w:val="single" w:color="auto" w:sz="12" w:space="1"/>
        </w:pBdr>
        <w:tabs>
          <w:tab w:val="left" w:pos="720"/>
        </w:tabs>
        <w:autoSpaceDE w:val="0"/>
        <w:autoSpaceDN w:val="0"/>
        <w:adjustRightInd w:val="0"/>
        <w:outlineLvl w:val="0"/>
        <w:rPr>
          <w:rFonts w:ascii="Times New Roman" w:hAnsi="Times New Roman"/>
          <w:sz w:val="24"/>
          <w:lang w:eastAsia="et-EE"/>
        </w:rPr>
      </w:pPr>
      <w:r w:rsidRPr="00512624">
        <w:rPr>
          <w:rFonts w:ascii="Times New Roman" w:hAnsi="Times New Roman"/>
          <w:sz w:val="24"/>
          <w:lang w:eastAsia="et-EE"/>
        </w:rPr>
        <w:t>Eelnõu esitatakse kooskõlastamiseks eelnõude infosüsteemi EIS kaudu Rahandusministeeriumile</w:t>
      </w:r>
      <w:r w:rsidR="00FD1DC7">
        <w:rPr>
          <w:rFonts w:ascii="Times New Roman" w:hAnsi="Times New Roman"/>
          <w:sz w:val="24"/>
          <w:lang w:eastAsia="et-EE"/>
        </w:rPr>
        <w:t>, Justiits- ja Digiministeeriumile</w:t>
      </w:r>
      <w:r w:rsidRPr="00512624">
        <w:rPr>
          <w:rFonts w:ascii="Times New Roman" w:hAnsi="Times New Roman"/>
          <w:sz w:val="24"/>
          <w:lang w:eastAsia="et-EE"/>
        </w:rPr>
        <w:t xml:space="preserve"> ning arvamuse avaldamiseks</w:t>
      </w:r>
      <w:r w:rsidR="007F297D">
        <w:rPr>
          <w:rFonts w:ascii="Times New Roman" w:hAnsi="Times New Roman"/>
          <w:sz w:val="24"/>
          <w:lang w:eastAsia="et-EE"/>
        </w:rPr>
        <w:t xml:space="preserve"> </w:t>
      </w:r>
      <w:r w:rsidRPr="00512624">
        <w:rPr>
          <w:rFonts w:ascii="Times New Roman" w:hAnsi="Times New Roman"/>
          <w:sz w:val="24"/>
          <w:lang w:eastAsia="et-EE"/>
        </w:rPr>
        <w:t>Tervisekassale, Eesti Patsientide Liidule,</w:t>
      </w:r>
      <w:r w:rsidR="00364B01">
        <w:rPr>
          <w:rFonts w:ascii="Times New Roman" w:hAnsi="Times New Roman"/>
          <w:sz w:val="24"/>
          <w:lang w:eastAsia="et-EE"/>
        </w:rPr>
        <w:t xml:space="preserve"> Eesti Puuetega Inimeste Kojale,</w:t>
      </w:r>
      <w:r w:rsidRPr="00512624">
        <w:rPr>
          <w:rFonts w:ascii="Times New Roman" w:hAnsi="Times New Roman"/>
          <w:sz w:val="24"/>
          <w:lang w:eastAsia="et-EE"/>
        </w:rPr>
        <w:t xml:space="preserve"> </w:t>
      </w:r>
      <w:r w:rsidR="00347AA2">
        <w:rPr>
          <w:rFonts w:ascii="Times New Roman" w:hAnsi="Times New Roman"/>
          <w:sz w:val="24"/>
          <w:lang w:eastAsia="et-EE"/>
        </w:rPr>
        <w:t xml:space="preserve">Eesti Haiglate Liidule, </w:t>
      </w:r>
      <w:r w:rsidRPr="00512624">
        <w:rPr>
          <w:rFonts w:ascii="Times New Roman" w:hAnsi="Times New Roman"/>
          <w:sz w:val="24"/>
          <w:lang w:eastAsia="et-EE"/>
        </w:rPr>
        <w:t xml:space="preserve">Eesti </w:t>
      </w:r>
      <w:r w:rsidRPr="73312AAC" w:rsidR="76AC89DA">
        <w:rPr>
          <w:rFonts w:ascii="Times New Roman" w:hAnsi="Times New Roman"/>
          <w:sz w:val="24"/>
          <w:lang w:eastAsia="et-EE"/>
        </w:rPr>
        <w:t>Eratervishoiuasutuste Liidule,</w:t>
      </w:r>
      <w:r w:rsidRPr="73312AAC" w:rsidR="00347AA2">
        <w:rPr>
          <w:rFonts w:ascii="Times New Roman" w:hAnsi="Times New Roman"/>
          <w:sz w:val="24"/>
          <w:lang w:eastAsia="et-EE"/>
        </w:rPr>
        <w:t xml:space="preserve"> </w:t>
      </w:r>
      <w:r w:rsidRPr="73312AAC">
        <w:rPr>
          <w:rFonts w:ascii="Times New Roman" w:hAnsi="Times New Roman"/>
          <w:sz w:val="24"/>
          <w:lang w:eastAsia="et-EE"/>
        </w:rPr>
        <w:t xml:space="preserve">Eesti </w:t>
      </w:r>
      <w:r w:rsidRPr="00512624">
        <w:rPr>
          <w:rFonts w:ascii="Times New Roman" w:hAnsi="Times New Roman"/>
          <w:sz w:val="24"/>
          <w:lang w:eastAsia="et-EE"/>
        </w:rPr>
        <w:t xml:space="preserve">Arstide Liidule, </w:t>
      </w:r>
      <w:r w:rsidRPr="00512624" w:rsidR="114096B0">
        <w:rPr>
          <w:rFonts w:ascii="Times New Roman" w:hAnsi="Times New Roman"/>
          <w:sz w:val="24"/>
          <w:lang w:eastAsia="et-EE"/>
        </w:rPr>
        <w:t>Eesti Psühhiaatrite Seltsile</w:t>
      </w:r>
      <w:r w:rsidRPr="00512624" w:rsidR="11EC0FFE">
        <w:rPr>
          <w:rFonts w:ascii="Times New Roman" w:hAnsi="Times New Roman"/>
          <w:sz w:val="24"/>
          <w:lang w:eastAsia="et-EE"/>
        </w:rPr>
        <w:t xml:space="preserve">, </w:t>
      </w:r>
      <w:r w:rsidRPr="00512624" w:rsidR="114096B0">
        <w:rPr>
          <w:rFonts w:ascii="Times New Roman" w:hAnsi="Times New Roman"/>
          <w:sz w:val="24"/>
          <w:lang w:eastAsia="et-EE"/>
        </w:rPr>
        <w:t xml:space="preserve">Eesti Hematoloogide Seltsile, Eesti Perearstide Seltsile, </w:t>
      </w:r>
      <w:r w:rsidRPr="2F39864F" w:rsidR="27892671">
        <w:rPr>
          <w:rFonts w:ascii="Times New Roman" w:hAnsi="Times New Roman"/>
          <w:sz w:val="24"/>
          <w:lang w:eastAsia="et-EE"/>
        </w:rPr>
        <w:t xml:space="preserve">Eesti </w:t>
      </w:r>
      <w:r w:rsidRPr="3EEA2DA5" w:rsidR="27892671">
        <w:rPr>
          <w:rFonts w:ascii="Times New Roman" w:hAnsi="Times New Roman"/>
          <w:sz w:val="24"/>
          <w:lang w:eastAsia="et-EE"/>
        </w:rPr>
        <w:t xml:space="preserve">Esmatasandi </w:t>
      </w:r>
      <w:r w:rsidRPr="203EAD45" w:rsidR="27892671">
        <w:rPr>
          <w:rFonts w:ascii="Times New Roman" w:hAnsi="Times New Roman"/>
          <w:sz w:val="24"/>
          <w:lang w:eastAsia="et-EE"/>
        </w:rPr>
        <w:t xml:space="preserve">Tervisekeskuste </w:t>
      </w:r>
      <w:r w:rsidRPr="3C1656BE" w:rsidR="27892671">
        <w:rPr>
          <w:rFonts w:ascii="Times New Roman" w:hAnsi="Times New Roman"/>
          <w:sz w:val="24"/>
          <w:lang w:eastAsia="et-EE"/>
        </w:rPr>
        <w:t>Liidule,</w:t>
      </w:r>
      <w:r w:rsidRPr="2B511CDB" w:rsidR="114096B0">
        <w:rPr>
          <w:rFonts w:ascii="Times New Roman" w:hAnsi="Times New Roman"/>
          <w:sz w:val="24"/>
          <w:lang w:eastAsia="et-EE"/>
        </w:rPr>
        <w:t xml:space="preserve"> </w:t>
      </w:r>
      <w:r w:rsidRPr="00512624" w:rsidR="00825E6F">
        <w:rPr>
          <w:rFonts w:ascii="Times New Roman" w:hAnsi="Times New Roman"/>
          <w:sz w:val="24"/>
          <w:lang w:eastAsia="et-EE"/>
        </w:rPr>
        <w:t>Ludvig</w:t>
      </w:r>
      <w:r w:rsidRPr="00512624" w:rsidR="114096B0">
        <w:rPr>
          <w:rFonts w:ascii="Times New Roman" w:hAnsi="Times New Roman"/>
          <w:sz w:val="24"/>
          <w:lang w:eastAsia="et-EE"/>
        </w:rPr>
        <w:t xml:space="preserve"> Puusepa nimelisele </w:t>
      </w:r>
      <w:r w:rsidRPr="00512624" w:rsidR="53F6D262">
        <w:rPr>
          <w:rFonts w:ascii="Times New Roman" w:hAnsi="Times New Roman"/>
          <w:sz w:val="24"/>
          <w:lang w:eastAsia="et-EE"/>
        </w:rPr>
        <w:t xml:space="preserve">Neuroloogia ja Neurokirurgia </w:t>
      </w:r>
      <w:r w:rsidR="005314EF">
        <w:rPr>
          <w:rFonts w:ascii="Times New Roman" w:hAnsi="Times New Roman"/>
          <w:sz w:val="24"/>
          <w:lang w:eastAsia="et-EE"/>
        </w:rPr>
        <w:t>S</w:t>
      </w:r>
      <w:r w:rsidRPr="00512624" w:rsidR="53F6D262">
        <w:rPr>
          <w:rFonts w:ascii="Times New Roman" w:hAnsi="Times New Roman"/>
          <w:sz w:val="24"/>
          <w:lang w:eastAsia="et-EE"/>
        </w:rPr>
        <w:t xml:space="preserve">eltsile, Eesti Endokrinoloogia </w:t>
      </w:r>
      <w:r w:rsidR="00B5510E">
        <w:rPr>
          <w:rFonts w:ascii="Times New Roman" w:hAnsi="Times New Roman"/>
          <w:sz w:val="24"/>
          <w:lang w:eastAsia="et-EE"/>
        </w:rPr>
        <w:t>S</w:t>
      </w:r>
      <w:r w:rsidRPr="00512624" w:rsidR="53F6D262">
        <w:rPr>
          <w:rFonts w:ascii="Times New Roman" w:hAnsi="Times New Roman"/>
          <w:sz w:val="24"/>
          <w:lang w:eastAsia="et-EE"/>
        </w:rPr>
        <w:t>eltsile</w:t>
      </w:r>
      <w:r w:rsidR="003037B3">
        <w:rPr>
          <w:rFonts w:ascii="Times New Roman" w:hAnsi="Times New Roman"/>
          <w:sz w:val="24"/>
          <w:lang w:eastAsia="et-EE"/>
        </w:rPr>
        <w:t xml:space="preserve"> </w:t>
      </w:r>
      <w:r w:rsidR="005E15E8">
        <w:rPr>
          <w:rFonts w:ascii="Times New Roman" w:hAnsi="Times New Roman"/>
          <w:sz w:val="24"/>
          <w:lang w:eastAsia="et-EE"/>
        </w:rPr>
        <w:t xml:space="preserve">ning </w:t>
      </w:r>
      <w:r w:rsidRPr="00512624" w:rsidR="2B403F73">
        <w:rPr>
          <w:rFonts w:ascii="Times New Roman" w:hAnsi="Times New Roman"/>
          <w:sz w:val="24"/>
          <w:lang w:eastAsia="et-EE"/>
        </w:rPr>
        <w:t xml:space="preserve">Eesti Allergoloogide- ja </w:t>
      </w:r>
      <w:r w:rsidR="003037B3">
        <w:rPr>
          <w:rFonts w:ascii="Times New Roman" w:hAnsi="Times New Roman"/>
          <w:sz w:val="24"/>
          <w:lang w:eastAsia="et-EE"/>
        </w:rPr>
        <w:t>I</w:t>
      </w:r>
      <w:r w:rsidRPr="00512624" w:rsidR="2B403F73">
        <w:rPr>
          <w:rFonts w:ascii="Times New Roman" w:hAnsi="Times New Roman"/>
          <w:sz w:val="24"/>
          <w:lang w:eastAsia="et-EE"/>
        </w:rPr>
        <w:t>mmunoloogide Seltsile.</w:t>
      </w:r>
      <w:r w:rsidR="007F297D">
        <w:rPr>
          <w:rFonts w:ascii="Times New Roman" w:hAnsi="Times New Roman"/>
          <w:sz w:val="24"/>
          <w:lang w:eastAsia="et-EE"/>
        </w:rPr>
        <w:t xml:space="preserve"> </w:t>
      </w:r>
    </w:p>
    <w:p w:rsidRPr="0071148E" w:rsidR="33CE0D01" w:rsidP="00C376E7" w:rsidRDefault="33CE0D01" w14:paraId="7EB65EE1" w14:textId="6026A647">
      <w:pPr>
        <w:keepNext/>
        <w:widowControl w:val="0"/>
        <w:pBdr>
          <w:bottom w:val="single" w:color="auto" w:sz="12" w:space="1"/>
        </w:pBdr>
        <w:tabs>
          <w:tab w:val="left" w:pos="720"/>
        </w:tabs>
        <w:outlineLvl w:val="0"/>
        <w:rPr>
          <w:rFonts w:ascii="Times New Roman" w:hAnsi="Times New Roman"/>
          <w:sz w:val="24"/>
          <w:lang w:eastAsia="et-EE"/>
        </w:rPr>
      </w:pPr>
    </w:p>
    <w:p w:rsidRPr="0071148E" w:rsidR="33CE0D01" w:rsidP="00C376E7" w:rsidRDefault="33CE0D01" w14:paraId="5919BAD6" w14:textId="556B777C">
      <w:pPr>
        <w:keepNext/>
        <w:widowControl w:val="0"/>
        <w:pBdr>
          <w:bottom w:val="single" w:color="auto" w:sz="12" w:space="1"/>
        </w:pBdr>
        <w:tabs>
          <w:tab w:val="left" w:pos="720"/>
        </w:tabs>
        <w:outlineLvl w:val="0"/>
        <w:rPr>
          <w:rFonts w:ascii="Times New Roman" w:hAnsi="Times New Roman"/>
          <w:sz w:val="24"/>
          <w:lang w:eastAsia="et-EE"/>
        </w:rPr>
      </w:pPr>
    </w:p>
    <w:p w:rsidRPr="0071148E" w:rsidR="33CE0D01" w:rsidP="00C376E7" w:rsidRDefault="33CE0D01" w14:paraId="0782A9D2" w14:textId="6ACD1FAD">
      <w:pPr>
        <w:keepNext/>
        <w:widowControl w:val="0"/>
        <w:pBdr>
          <w:bottom w:val="single" w:color="auto" w:sz="12" w:space="1"/>
        </w:pBdr>
        <w:tabs>
          <w:tab w:val="left" w:pos="720"/>
        </w:tabs>
        <w:outlineLvl w:val="0"/>
        <w:rPr>
          <w:rFonts w:ascii="Times New Roman" w:hAnsi="Times New Roman"/>
          <w:sz w:val="24"/>
          <w:lang w:eastAsia="et-EE"/>
        </w:rPr>
      </w:pPr>
    </w:p>
    <w:p w:rsidR="0025187A" w:rsidP="00C376E7" w:rsidRDefault="0025187A" w14:paraId="1EF5E758" w14:textId="77777777">
      <w:pPr>
        <w:keepNext/>
        <w:widowControl w:val="0"/>
        <w:pBdr>
          <w:bottom w:val="single" w:color="auto" w:sz="12" w:space="1"/>
        </w:pBdr>
        <w:tabs>
          <w:tab w:val="left" w:pos="720"/>
        </w:tabs>
        <w:autoSpaceDE w:val="0"/>
        <w:autoSpaceDN w:val="0"/>
        <w:adjustRightInd w:val="0"/>
        <w:outlineLvl w:val="0"/>
        <w:rPr>
          <w:rFonts w:ascii="Times New Roman" w:hAnsi="Times New Roman"/>
          <w:sz w:val="24"/>
          <w:lang w:eastAsia="et-EE"/>
        </w:rPr>
      </w:pPr>
    </w:p>
    <w:p w:rsidRPr="00704EE3" w:rsidR="008C1096" w:rsidP="00C376E7" w:rsidRDefault="008C1096" w14:paraId="283196A6" w14:textId="77777777">
      <w:pPr>
        <w:keepNext/>
        <w:widowControl w:val="0"/>
        <w:pBdr>
          <w:bottom w:val="single" w:color="auto" w:sz="12" w:space="1"/>
        </w:pBdr>
        <w:tabs>
          <w:tab w:val="left" w:pos="720"/>
        </w:tabs>
        <w:autoSpaceDE w:val="0"/>
        <w:autoSpaceDN w:val="0"/>
        <w:adjustRightInd w:val="0"/>
        <w:outlineLvl w:val="0"/>
        <w:rPr>
          <w:rFonts w:ascii="Times New Roman" w:hAnsi="Times New Roman"/>
          <w:i/>
          <w:iCs/>
          <w:sz w:val="24"/>
        </w:rPr>
      </w:pPr>
    </w:p>
    <w:p w:rsidRPr="0071148E" w:rsidR="006D0931" w:rsidP="00C376E7" w:rsidRDefault="006D0931" w14:paraId="18301D8F" w14:textId="77777777">
      <w:pPr>
        <w:rPr>
          <w:rFonts w:ascii="Times New Roman" w:hAnsi="Times New Roman"/>
          <w:sz w:val="24"/>
          <w:lang w:eastAsia="et-EE"/>
        </w:rPr>
      </w:pPr>
      <w:r w:rsidRPr="33CE0D01">
        <w:rPr>
          <w:rFonts w:ascii="Times New Roman" w:hAnsi="Times New Roman"/>
          <w:sz w:val="24"/>
        </w:rPr>
        <w:t>Algatab Vabariigi Valitsus „…“ „…………………“ 2025. a.</w:t>
      </w:r>
    </w:p>
    <w:p w:rsidRPr="00704EE3" w:rsidR="00572E82" w:rsidP="00C376E7" w:rsidRDefault="00572E82" w14:paraId="09171DB1" w14:textId="415BFF98">
      <w:pPr>
        <w:rPr>
          <w:i/>
          <w:iCs/>
        </w:rPr>
      </w:pPr>
    </w:p>
    <w:sectPr w:rsidRPr="00704EE3" w:rsidR="00572E82" w:rsidSect="006D0931">
      <w:type w:val="continuous"/>
      <w:pgSz w:w="11906" w:h="16838" w:orient="portrait"/>
      <w:pgMar w:top="1418" w:right="680" w:bottom="1418" w:left="1701" w:header="680" w:footer="680" w:gutter="0"/>
      <w:cols w:space="708"/>
      <w:formProt w:val="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JJ" w:author="Johanna Maria Kosk - JUSTDIGI" w:date="2025-10-24T12:40:55" w:id="897449074">
    <w:p xmlns:w14="http://schemas.microsoft.com/office/word/2010/wordml" xmlns:w="http://schemas.openxmlformats.org/wordprocessingml/2006/main" w:rsidR="52E3676B" w:rsidRDefault="2DBC3072" w14:paraId="43EC9184" w14:textId="7DD8B405">
      <w:pPr>
        <w:pStyle w:val="CommentText"/>
      </w:pPr>
      <w:r>
        <w:rPr>
          <w:rStyle w:val="CommentReference"/>
        </w:rPr>
        <w:annotationRef/>
      </w:r>
      <w:r w:rsidRPr="5E872654" w:rsidR="4A20E1AF">
        <w:t>HÕNTE § 43 lg 1 p 5 kohaselt tuleb selles seletuskirja osas analüüsida eelnõu kooskõla Eesti Vabariigi põhiseadusega.</w:t>
      </w:r>
    </w:p>
  </w:comment>
  <w:comment xmlns:w="http://schemas.openxmlformats.org/wordprocessingml/2006/main" w:initials="BJ" w:author="Birgit Hermann - JUSTDIGI" w:date="10/24/2025 16:41:50" w:id="274849754">
    <w:p xmlns:w14="http://schemas.microsoft.com/office/word/2010/wordml" w:rsidR="36EC6579" w:rsidRDefault="0E30C254" w14:paraId="37D3DA33" w14:textId="59A11FC3">
      <w:pPr>
        <w:pStyle w:val="CommentText"/>
      </w:pPr>
      <w:r>
        <w:rPr>
          <w:rStyle w:val="CommentReference"/>
        </w:rPr>
        <w:annotationRef/>
      </w:r>
      <w:r w:rsidRPr="20B8E9D0" w:rsidR="04889F6D">
        <w:t xml:space="preserve">Palume täpsustada, kas see tähendab täielikult seni väljastatavate saatekirjade süsteemi asendamist n-ö eriarstide vaheliste konsultatsioonide teel antavate saatekirjadega? Kui nii, siis tuleb seda ka täpselt eelnõu eesmärgina sõnastada. </w:t>
      </w:r>
    </w:p>
  </w:comment>
  <w:comment xmlns:w="http://schemas.openxmlformats.org/wordprocessingml/2006/main" w:initials="BJ" w:author="Birgit Hermann - JUSTDIGI" w:date="10/24/2025 16:46:00" w:id="359697318">
    <w:p xmlns:w14="http://schemas.microsoft.com/office/word/2010/wordml" w:rsidR="2BDF853C" w:rsidRDefault="2E5F9B88" w14:paraId="42477FE8" w14:textId="064CF908">
      <w:pPr>
        <w:pStyle w:val="CommentText"/>
      </w:pPr>
      <w:r>
        <w:rPr>
          <w:rStyle w:val="CommentReference"/>
        </w:rPr>
        <w:annotationRef/>
      </w:r>
      <w:r w:rsidRPr="72182091" w:rsidR="185091D0">
        <w:t>Kas patsientidel kaob täielikult võimalus talle sobilik vastuvõtuaeg valida? Kui nii, siis tegelikult inimeste valikuvabadust ju piiratakse. Jääb arusaamatuks, kuidas see vähendab inimeste halduskoormust ja tagab võrdse aja saamise.</w:t>
      </w:r>
    </w:p>
  </w:comment>
  <w:comment xmlns:w="http://schemas.openxmlformats.org/wordprocessingml/2006/main" w:initials="BJ" w:author="Birgit Hermann - JUSTDIGI" w:date="2025-10-24T16:47:02" w:id="970932105">
    <w:p xmlns:w14="http://schemas.microsoft.com/office/word/2010/wordml" xmlns:w="http://schemas.openxmlformats.org/wordprocessingml/2006/main" w:rsidR="208B31C3" w:rsidRDefault="7DE01164" w14:paraId="61EE9F8C" w14:textId="47DD2835">
      <w:pPr>
        <w:pStyle w:val="CommentText"/>
      </w:pPr>
      <w:r>
        <w:rPr>
          <w:rStyle w:val="CommentReference"/>
        </w:rPr>
        <w:annotationRef/>
      </w:r>
      <w:r w:rsidRPr="73DDB018" w:rsidR="3C07575C">
        <w:t>See ei ole alus väljatöötamiskavatsuse tegemata jätmiseks.</w:t>
      </w:r>
    </w:p>
  </w:comment>
  <w:comment xmlns:w="http://schemas.openxmlformats.org/wordprocessingml/2006/main" w:initials="BJ" w:author="Birgit Hermann - JUSTDIGI" w:date="2025-10-24T17:00:07" w:id="1126254852">
    <w:p xmlns:w14="http://schemas.microsoft.com/office/word/2010/wordml" xmlns:w="http://schemas.openxmlformats.org/wordprocessingml/2006/main" w:rsidR="099C9B3B" w:rsidRDefault="3A2B9924" w14:paraId="6010842A" w14:textId="7D8BBE9C">
      <w:pPr>
        <w:pStyle w:val="CommentText"/>
      </w:pPr>
      <w:r>
        <w:rPr>
          <w:rStyle w:val="CommentReference"/>
        </w:rPr>
        <w:annotationRef/>
      </w:r>
      <w:r w:rsidRPr="068C22A3" w:rsidR="2E839A90">
        <w:t xml:space="preserve">Selguse huvides palume täpsustada, et e-konsultatsiooni all mõeldakse eeskätt tervishoiutöötajate (nt perearst ja eriarst) vahelist konsultatsiooni, mis toimub patsiendi diagnoosi täpsustamiseks, uuringute ja ravi määramiseks, mitte patsiendi konsulteerimist arstiga. </w:t>
      </w:r>
    </w:p>
  </w:comment>
  <w:comment xmlns:w="http://schemas.openxmlformats.org/wordprocessingml/2006/main" w:initials="BJ" w:author="Birgit Hermann - JUSTDIGI" w:date="2025-10-27T12:22:29" w:id="251067001">
    <w:p xmlns:w14="http://schemas.microsoft.com/office/word/2010/wordml" xmlns:w="http://schemas.openxmlformats.org/wordprocessingml/2006/main" w:rsidR="7E21B287" w:rsidRDefault="70A2E071" w14:paraId="0DB5BCCD" w14:textId="552D72B7">
      <w:pPr>
        <w:pStyle w:val="CommentText"/>
      </w:pPr>
      <w:r>
        <w:rPr>
          <w:rStyle w:val="CommentReference"/>
        </w:rPr>
        <w:annotationRef/>
      </w:r>
      <w:r w:rsidRPr="0545D30F" w:rsidR="4D5C81E7">
        <w:t>Mõju halduskoormusele tuleb esitada seletuskirja peatükis ,,sisukokkuvõte''.</w:t>
      </w:r>
    </w:p>
  </w:comment>
  <w:comment xmlns:w="http://schemas.openxmlformats.org/wordprocessingml/2006/main" w:initials="BJ" w:author="Birgit Hermann - JUSTDIGI" w:date="2025-10-27T13:17:50" w:id="1525851831">
    <w:p xmlns:w14="http://schemas.microsoft.com/office/word/2010/wordml" xmlns:w="http://schemas.openxmlformats.org/wordprocessingml/2006/main" w:rsidR="67292348" w:rsidRDefault="350D0EAF" w14:paraId="2DB4BB65" w14:textId="29C599F8">
      <w:pPr>
        <w:pStyle w:val="CommentText"/>
      </w:pPr>
      <w:r>
        <w:rPr>
          <w:rStyle w:val="CommentReference"/>
        </w:rPr>
        <w:annotationRef/>
      </w:r>
      <w:r w:rsidRPr="14C2D1CB" w:rsidR="767AE74A">
        <w:t xml:space="preserve">Millises õigusaktis? Mis on see tähtaeg? </w:t>
      </w:r>
    </w:p>
  </w:comment>
  <w:comment xmlns:w="http://schemas.openxmlformats.org/wordprocessingml/2006/main" w:initials="BJ" w:author="Birgit Hermann - JUSTDIGI" w:date="2025-10-27T13:23:05" w:id="1393088485">
    <w:p xmlns:w14="http://schemas.microsoft.com/office/word/2010/wordml" xmlns:w="http://schemas.openxmlformats.org/wordprocessingml/2006/main" w:rsidR="043582C2" w:rsidRDefault="0FA8F617" w14:paraId="6B5F6173" w14:textId="1BCA1B21">
      <w:pPr>
        <w:pStyle w:val="CommentText"/>
      </w:pPr>
      <w:r>
        <w:rPr>
          <w:rStyle w:val="CommentReference"/>
        </w:rPr>
        <w:annotationRef/>
      </w:r>
      <w:r w:rsidRPr="3D27C37D" w:rsidR="6FE24E9C">
        <w:t>Palume probleeme põhjalikumalt ja faktipõhiselt avada:</w:t>
      </w:r>
    </w:p>
    <w:p xmlns:w14="http://schemas.microsoft.com/office/word/2010/wordml" xmlns:w="http://schemas.openxmlformats.org/wordprocessingml/2006/main" w:rsidR="0EA774A5" w:rsidRDefault="72136008" w14:paraId="2EABAE3F" w14:textId="51BFC65A">
      <w:pPr>
        <w:pStyle w:val="CommentText"/>
      </w:pPr>
      <w:r w:rsidRPr="55E16F8F" w:rsidR="6F2A41F3">
        <w:rPr>
          <w:b w:val="1"/>
          <w:bCs w:val="1"/>
        </w:rPr>
        <w:t xml:space="preserve">Eriarstide vahelised e-konsultatsioonid saatekirja määramiseks </w:t>
      </w:r>
      <w:r w:rsidRPr="690226A7" w:rsidR="58E8FEBD">
        <w:t>- mis tingis probleemi? kas on võimalik välja tuua statistiliselt, kui paljud  eriarsti juurde suunatud inimestel puudus tegelik meditsiiniline põhjus? Kui paljud neist oleks leidnud ravi esmatasandil? Kui pikad on ravijärjekorrad ja mis probleeme see patsientidele toonud on?</w:t>
      </w:r>
    </w:p>
    <w:p xmlns:w14="http://schemas.microsoft.com/office/word/2010/wordml" xmlns:w="http://schemas.openxmlformats.org/wordprocessingml/2006/main" w:rsidR="7BDE07B4" w:rsidRDefault="399E38CE" w14:paraId="78B4E481" w14:textId="421B3601">
      <w:pPr>
        <w:pStyle w:val="CommentText"/>
      </w:pPr>
      <w:r w:rsidRPr="032E5B54" w:rsidR="0DE03CA5">
        <w:rPr>
          <w:b w:val="1"/>
          <w:bCs w:val="1"/>
        </w:rPr>
        <w:t xml:space="preserve">Psühhiaatrilise abi saatekirja nõude kehtestamine </w:t>
      </w:r>
      <w:r w:rsidRPr="47450193" w:rsidR="18174EA6">
        <w:t>- Mis on ravijärjekordade pikkus täna? Kas ja kui palju on psühhiaatri vastuvõtule jõudnud inimesi, kes poleks pidanud füüsilisele vastuvõtule üldse jõudma?</w:t>
      </w:r>
    </w:p>
  </w:comment>
  <w:comment xmlns:w="http://schemas.openxmlformats.org/wordprocessingml/2006/main" w:initials="BJ" w:author="Birgit Hermann - JUSTDIGI" w:date="2025-10-27T13:30:53" w:id="1962120492">
    <w:p xmlns:w14="http://schemas.microsoft.com/office/word/2010/wordml" xmlns:w="http://schemas.openxmlformats.org/wordprocessingml/2006/main" w:rsidR="752132B6" w:rsidRDefault="7F3E1BD9" w14:paraId="0CF89F5A" w14:textId="13A15934">
      <w:pPr>
        <w:pStyle w:val="CommentText"/>
      </w:pPr>
      <w:r>
        <w:rPr>
          <w:rStyle w:val="CommentReference"/>
        </w:rPr>
        <w:annotationRef/>
      </w:r>
      <w:r w:rsidRPr="42B0401E" w:rsidR="5105088D">
        <w:t>Jääb arusaamatuks, milliseid teisi lahendusi, peale õiguslikku sekkumise, on kavandatud. Allolevalt on kirjeldatu majanduslik ja halduslik mõju, mis kaasneb käesoleva seaduseelnõu muudatustega. Muid lahendusvariante välja pakutud pole.</w:t>
      </w:r>
    </w:p>
  </w:comment>
  <w:comment xmlns:w="http://schemas.openxmlformats.org/wordprocessingml/2006/main" w:initials="BJ" w:author="Birgit Hermann - JUSTDIGI" w:date="2025-10-27T14:02:00" w:id="505435909">
    <w:p xmlns:w14="http://schemas.microsoft.com/office/word/2010/wordml" xmlns:w="http://schemas.openxmlformats.org/wordprocessingml/2006/main" w:rsidR="7F9C69D5" w:rsidRDefault="081D4255" w14:paraId="0CE17818" w14:textId="56850942">
      <w:pPr>
        <w:pStyle w:val="CommentText"/>
      </w:pPr>
      <w:r>
        <w:rPr>
          <w:rStyle w:val="CommentReference"/>
        </w:rPr>
        <w:annotationRef/>
      </w:r>
      <w:r w:rsidRPr="2E785BF0" w:rsidR="65B6CBE8">
        <w:t xml:space="preserve">Jääb segaseks, mida mõeldakse paindlikkuse osas, kuivõrd eelnõu tekstis on sõnastus, et ,,Tervishoiuteenuste loetelus kehtestatakse erialade loetelu, mille puhul e-konsultatsioon on teenusele suunamisel </w:t>
      </w:r>
      <w:r w:rsidRPr="558B403C" w:rsidR="1C7EAA59">
        <w:rPr>
          <w:b w:val="1"/>
          <w:bCs w:val="1"/>
        </w:rPr>
        <w:t>kohustuslik</w:t>
      </w:r>
      <w:r w:rsidRPr="3F5E71ED" w:rsidR="1D04C87D">
        <w:t xml:space="preserve">''. </w:t>
      </w:r>
    </w:p>
  </w:comment>
  <w:comment xmlns:w="http://schemas.openxmlformats.org/wordprocessingml/2006/main" w:initials="BJ" w:author="Birgit Hermann - JUSTDIGI" w:date="2025-10-27T14:33:15" w:id="36653977">
    <w:p xmlns:w14="http://schemas.microsoft.com/office/word/2010/wordml" xmlns:w="http://schemas.openxmlformats.org/wordprocessingml/2006/main" w:rsidR="09E7C66C" w:rsidRDefault="25716BDB" w14:paraId="196A863E" w14:textId="04387352">
      <w:pPr>
        <w:pStyle w:val="CommentText"/>
      </w:pPr>
      <w:r>
        <w:rPr>
          <w:rStyle w:val="CommentReference"/>
        </w:rPr>
        <w:annotationRef/>
      </w:r>
      <w:r w:rsidRPr="56516C20" w:rsidR="518E3203">
        <w:t xml:space="preserve">·        Eelnõule ei eelnenud väljatöötamiskavatsust. Väljatöötamiskavatsuse puudumist põhjendatakse seletuskirjas kiireloomulisusega, viidates Vabariigi Valitsuse tegevusprogrammile. Märgime, et tegevusprogramm iseenesest ei tingi eelnõu kiireloomulise menetlemise vajaduse. Meie hinnangul oleks väljatöötamiskavatsus olnud siiski vajalik, kuna e-konsultatsiooni rakendamise kohustuse loomine muudab oluliselt senist tervishoiukorraldust, puudutades kõiki tervishoiu töötajaid kui ka patsiente. Väljatöötamiskavatsuses oleks saanud põhjalikumalt avada muudatuse eesmärki, kirjeldada probleemi ning analüüsida erinevaid lahendusvariante, mida praeguses seletuskirjas on käsitletud võrdlemisi üldsõnaliselt. </w:t>
      </w:r>
    </w:p>
    <w:p xmlns:w14="http://schemas.microsoft.com/office/word/2010/wordml" xmlns:w="http://schemas.openxmlformats.org/wordprocessingml/2006/main" w:rsidR="003C419D" w:rsidRDefault="49274ACD" w14:paraId="077F32C7" w14:textId="6C04D14A">
      <w:pPr>
        <w:pStyle w:val="CommentText"/>
      </w:pPr>
    </w:p>
    <w:p xmlns:w14="http://schemas.microsoft.com/office/word/2010/wordml" xmlns:w="http://schemas.openxmlformats.org/wordprocessingml/2006/main" w:rsidR="6A998A70" w:rsidRDefault="138557BF" w14:paraId="412A3CEE" w14:textId="4669677F">
      <w:pPr>
        <w:pStyle w:val="CommentText"/>
      </w:pPr>
    </w:p>
    <w:p xmlns:w14="http://schemas.microsoft.com/office/word/2010/wordml" xmlns:w="http://schemas.openxmlformats.org/wordprocessingml/2006/main" w:rsidR="3E061965" w:rsidRDefault="672B7EC8" w14:paraId="6B874557" w14:textId="0858D7A3">
      <w:pPr>
        <w:pStyle w:val="CommentText"/>
      </w:pPr>
      <w:r w:rsidRPr="2F38A008" w:rsidR="6F5A2C0C">
        <w:t xml:space="preserve">·        Eelnõu eesmärk parandada eriarstiabi kättesaadavust on põhjendatud ja toetust väärt. Samas näeme eelnõu muudatuste juures teatavaid riske. </w:t>
      </w:r>
    </w:p>
    <w:p xmlns:w14="http://schemas.microsoft.com/office/word/2010/wordml" xmlns:w="http://schemas.openxmlformats.org/wordprocessingml/2006/main" w:rsidR="40BFC1A3" w:rsidRDefault="33B083FB" w14:paraId="2258C27D" w14:textId="787CB316">
      <w:pPr>
        <w:pStyle w:val="CommentText"/>
      </w:pPr>
      <w:r w:rsidRPr="708FCD8D" w:rsidR="6C404D29">
        <w:t>Seletuskirjas on väidetud, et muudatuste tulemusel halduskoormus arstidele tervikuna väheneb. Nõustume, et eriarstide halduskoormus võib tulevikus väheneda, kuid nä</w:t>
      </w:r>
      <w:r w:rsidRPr="708FCD8D" w:rsidR="6C404D29">
        <w:t>eme ohtu, et just perearstide koormus kasvab edaspidi tuntavalt:</w:t>
      </w:r>
    </w:p>
    <w:p xmlns:w14="http://schemas.microsoft.com/office/word/2010/wordml" xmlns:w="http://schemas.openxmlformats.org/wordprocessingml/2006/main" w:rsidR="7AEF7518" w:rsidRDefault="3A2E4596" w14:paraId="4CC229C5" w14:textId="4A20DA16">
      <w:pPr>
        <w:pStyle w:val="CommentText"/>
      </w:pPr>
      <w:r w:rsidRPr="120D8A56" w:rsidR="3C0C0EAD">
        <w:t xml:space="preserve">- E-konsultatsiooni saatekirja vormistamine on perearsti jaoks mahukam ja aeganõudvam kui tavalise saatekirja koostamine. Selle kohustuslikuks muutmine toob kaasa olulise ajakulu. </w:t>
      </w:r>
    </w:p>
    <w:p xmlns:w14="http://schemas.microsoft.com/office/word/2010/wordml" xmlns:w="http://schemas.openxmlformats.org/wordprocessingml/2006/main" w:rsidR="34225BF0" w:rsidRDefault="0329D929" w14:paraId="40CC6688" w14:textId="42364EEA">
      <w:pPr>
        <w:pStyle w:val="CommentText"/>
      </w:pPr>
      <w:r w:rsidRPr="54787AC9" w:rsidR="57677E92">
        <w:t xml:space="preserve">- Pärast e-konsultatsiooni saatekirja vormistamist jääb perearst ootama teiste arstide vastuseid. Edaspidi peab perearst hakkama vestlusi haldama ja järge pidama, millise patsiendi kohta vastus laekus jne.  </w:t>
      </w:r>
    </w:p>
    <w:p xmlns:w14="http://schemas.microsoft.com/office/word/2010/wordml" xmlns:w="http://schemas.openxmlformats.org/wordprocessingml/2006/main" w:rsidR="323B3994" w:rsidRDefault="1FA82878" w14:paraId="642E7FAA" w14:textId="54D0B9F2">
      <w:pPr>
        <w:pStyle w:val="CommentText"/>
      </w:pPr>
      <w:r w:rsidRPr="715DD20E" w:rsidR="4068A7E6">
        <w:t>- Kui eriarst leiab, et suunamine pole vajalik, jääb patsiendi edasine jälgimine ja ravisoovituste rakendamine perearsti ülesandeks. Kui varem suundus patsient eriarstiravile, peab perearst nüüd temaga edasi tegelema.</w:t>
      </w:r>
    </w:p>
    <w:p xmlns:w14="http://schemas.microsoft.com/office/word/2010/wordml" xmlns:w="http://schemas.openxmlformats.org/wordprocessingml/2006/main" w:rsidR="255980E4" w:rsidRDefault="4592B71D" w14:paraId="12C0DB61" w14:textId="78EB1130">
      <w:pPr>
        <w:pStyle w:val="CommentText"/>
      </w:pPr>
      <w:r w:rsidRPr="77F4E922" w:rsidR="0A3FCF53">
        <w:t xml:space="preserve">Kokkuvõttes näeme, et see võib viia olukorrani, kus perearstide järjekorrad pikenevad ja esmatasandi arstiabi kättesaadavus halveneb. Seletuskirjast ei selgu, kuidas kavatsetakse hõlbustada perearstidele lisanduvaid tööülesandeid ja tasakaalustada halduskoormust. </w:t>
      </w:r>
    </w:p>
    <w:p xmlns:w14="http://schemas.microsoft.com/office/word/2010/wordml" xmlns:w="http://schemas.openxmlformats.org/wordprocessingml/2006/main" w:rsidR="06B96F5E" w:rsidRDefault="7725CC96" w14:paraId="42F45441" w14:textId="08339AF4">
      <w:pPr>
        <w:pStyle w:val="CommentText"/>
      </w:pPr>
      <w:r w:rsidRPr="632FA87D" w:rsidR="5F4D6D89">
        <w:t>Tuletame meelde, et alates 25. maist 2025 kehtib õigusloomes halduskoormuse tasakaalust</w:t>
      </w:r>
      <w:r w:rsidRPr="632FA87D" w:rsidR="5F4D6D89">
        <w:t xml:space="preserve">amise põhimõte, mille kohaselt tuleb iga halduskoormust suurendava nõude juures leida halduskoormuse vähendamise ettepanek. Palume eelnõus täpsemalt kirjeldada, mil viisil kavatsetakse halduskoormust vähendada ning esitada vastav info seletuskirja osas ,,Sisukokkuvõte’’. </w:t>
      </w:r>
    </w:p>
  </w:comment>
  <w:comment xmlns:w="http://schemas.openxmlformats.org/wordprocessingml/2006/main" w:initials="BJ" w:author="Birgit Hermann - JUSTDIGI" w:date="2025-10-27T14:38:00" w:id="691511741">
    <w:p xmlns:w14="http://schemas.microsoft.com/office/word/2010/wordml" xmlns:w="http://schemas.openxmlformats.org/wordprocessingml/2006/main" w:rsidR="768EC79E" w:rsidRDefault="197E4E23" w14:paraId="727319E3" w14:textId="416EFB5D">
      <w:pPr>
        <w:pStyle w:val="CommentText"/>
      </w:pPr>
      <w:r>
        <w:rPr>
          <w:rStyle w:val="CommentReference"/>
        </w:rPr>
        <w:annotationRef/>
      </w:r>
      <w:r w:rsidRPr="28B634E0" w:rsidR="20E8A4F5">
        <w:t>See omakorda ka vähendab patsiendi valikuvabadust endale ise eriarsti juurde aeg broneerida.</w:t>
      </w:r>
    </w:p>
  </w:comment>
  <w:comment xmlns:w="http://schemas.openxmlformats.org/wordprocessingml/2006/main" w:initials="BJ" w:author="Birgit Hermann - JUSTDIGI" w:date="2025-10-27T14:39:49" w:id="28888997">
    <w:p xmlns:w14="http://schemas.microsoft.com/office/word/2010/wordml" xmlns:w="http://schemas.openxmlformats.org/wordprocessingml/2006/main" w:rsidR="50F9A879" w:rsidRDefault="25EB1997" w14:paraId="5C102315" w14:textId="3DFA3492">
      <w:pPr>
        <w:pStyle w:val="CommentText"/>
      </w:pPr>
      <w:r>
        <w:rPr>
          <w:rStyle w:val="CommentReference"/>
        </w:rPr>
        <w:annotationRef/>
      </w:r>
      <w:r w:rsidRPr="27CA5F5A" w:rsidR="49489E65">
        <w:t>Kui palju selliseid patsiente aastas on?</w:t>
      </w:r>
    </w:p>
  </w:comment>
  <w:comment xmlns:w="http://schemas.openxmlformats.org/wordprocessingml/2006/main" w:initials="BJ" w:author="Birgit Hermann - JUSTDIGI" w:date="2025-10-27T14:49:49" w:id="330337180">
    <w:p xmlns:w14="http://schemas.microsoft.com/office/word/2010/wordml" xmlns:w="http://schemas.openxmlformats.org/wordprocessingml/2006/main" w:rsidR="6DCD904B" w:rsidRDefault="64E99B31" w14:paraId="64890062" w14:textId="4D06F688">
      <w:pPr>
        <w:pStyle w:val="CommentText"/>
      </w:pPr>
      <w:r>
        <w:rPr>
          <w:rStyle w:val="CommentReference"/>
        </w:rPr>
        <w:annotationRef/>
      </w:r>
      <w:r w:rsidRPr="508A1DE5" w:rsidR="2CA80D31">
        <w:t>See info ei ole küll antud kontsektis oluline.</w:t>
      </w:r>
    </w:p>
  </w:comment>
  <w:comment xmlns:w="http://schemas.openxmlformats.org/wordprocessingml/2006/main" w:initials="BJ" w:author="Birgit Hermann - JUSTDIGI" w:date="2025-10-27T14:53:16" w:id="934754505">
    <w:p xmlns:w14="http://schemas.microsoft.com/office/word/2010/wordml" xmlns:w="http://schemas.openxmlformats.org/wordprocessingml/2006/main" w:rsidR="6140572E" w:rsidRDefault="57AFF958" w14:paraId="7B1847EE" w14:textId="383C011E">
      <w:pPr>
        <w:pStyle w:val="CommentText"/>
      </w:pPr>
      <w:r>
        <w:rPr>
          <w:rStyle w:val="CommentReference"/>
        </w:rPr>
        <w:annotationRef/>
      </w:r>
      <w:r w:rsidRPr="5A260947" w:rsidR="21C4D690">
        <w:t>Seda, et eelnõu eesmärk on tulevikus pabersaatekirjade (sh ka senised digisaatekirjad ilma e-konsultatsioonita?) kasutamine lõpetada, tuleks kajastada ka eelnõu eesmärkide all.</w:t>
      </w:r>
    </w:p>
  </w:comment>
  <w:comment xmlns:w="http://schemas.openxmlformats.org/wordprocessingml/2006/main" w:initials="BJ" w:author="Birgit Hermann - JUSTDIGI" w:date="2025-10-28T13:39:07" w:id="2042787717">
    <w:p xmlns:w14="http://schemas.microsoft.com/office/word/2010/wordml" xmlns:w="http://schemas.openxmlformats.org/wordprocessingml/2006/main" w:rsidR="09A08A35" w:rsidRDefault="625BCB90" w14:paraId="6638FCC9" w14:textId="285A6D87">
      <w:pPr>
        <w:pStyle w:val="CommentText"/>
      </w:pPr>
      <w:r>
        <w:rPr>
          <w:rStyle w:val="CommentReference"/>
        </w:rPr>
        <w:annotationRef/>
      </w:r>
      <w:r w:rsidRPr="5BF828A3" w:rsidR="71F2B0FE">
        <w:t>Palume hinnata põhjalikumalt e-konsultatsiooni kohustuslikuks muutmisel tekkivat halduskulu perearstidele aga ka eriarstidele, sh kui suurt ajakulu päevas see arstilt nõuab (nii konsulteerimine ise kui ka saabunud vastuste läbi vaatamine). Samuti lisada sinna juurde ka vähenev ajakulu. Ainult nii on võimalik mõju halduskoormusele adekvaatselt hinnata.</w:t>
      </w:r>
    </w:p>
  </w:comment>
  <w:comment xmlns:w="http://schemas.openxmlformats.org/wordprocessingml/2006/main" w:initials="BJ" w:author="Birgit Hermann - JUSTDIGI" w:date="2025-10-28T13:43:10" w:id="1062032688">
    <w:p xmlns:w14="http://schemas.microsoft.com/office/word/2010/wordml" xmlns:w="http://schemas.openxmlformats.org/wordprocessingml/2006/main" w:rsidR="79DAA6A1" w:rsidRDefault="73AF6ECA" w14:paraId="3288DC97" w14:textId="25FBD45F">
      <w:pPr>
        <w:pStyle w:val="CommentText"/>
      </w:pPr>
      <w:r>
        <w:rPr>
          <w:rStyle w:val="CommentReference"/>
        </w:rPr>
        <w:annotationRef/>
      </w:r>
      <w:r w:rsidRPr="4C464771" w:rsidR="5ACB5C48">
        <w:t xml:space="preserve">Palume täpsustada, millise digitaalse lahenduse läbi hakkab e-konsulteerimine toimuma. Kas selleks arendatakse olemasolevat infosüsteemi või toimub see meili teel? </w:t>
      </w:r>
    </w:p>
  </w:comment>
  <w:comment xmlns:w="http://schemas.openxmlformats.org/wordprocessingml/2006/main" w:initials="BJ" w:author="Birgit Hermann - JUSTDIGI" w:date="2025-10-28T13:57:04" w:id="1587545784">
    <w:p xmlns:w14="http://schemas.microsoft.com/office/word/2010/wordml" xmlns:w="http://schemas.openxmlformats.org/wordprocessingml/2006/main" w:rsidR="2B12B527" w:rsidRDefault="632C2B6A" w14:paraId="07D25766" w14:textId="06128E9D">
      <w:pPr>
        <w:pStyle w:val="CommentText"/>
      </w:pPr>
      <w:r>
        <w:rPr>
          <w:rStyle w:val="CommentReference"/>
        </w:rPr>
        <w:annotationRef/>
      </w:r>
      <w:r w:rsidRPr="0DE17631" w:rsidR="5B94F220">
        <w:t>Võimalikke riske on kajastatud pinnapealselt. Näiteks ei ole kajastatud perearstiabi kättesaadavuse halvenemise riski. Samuti näeme võimalikku ohtu, et e-konsultatsiooni käigus võib mõnel juhul eriarstiabi vajadus jääda märkamata, kui patsiendi seisundit ei ole saatekirjas piisavalt kirjeldatud või eriarstil puudub piisav teave otsuse tegemiseks. Palume võimalikke riske põhjalikumalt käsitleda.</w:t>
      </w:r>
    </w:p>
  </w:comment>
  <w:comment xmlns:w="http://schemas.openxmlformats.org/wordprocessingml/2006/main" w:initials="JJ" w:author="Johanna Maria Kosk - JUSTDIGI" w:date="2025-10-28T13:57:49" w:id="1319468067">
    <w:p xmlns:w14="http://schemas.microsoft.com/office/word/2010/wordml" xmlns:w="http://schemas.openxmlformats.org/wordprocessingml/2006/main" w:rsidR="1327402A" w:rsidRDefault="78E05EE9" w14:paraId="2ACAFEC5" w14:textId="5309A071">
      <w:pPr>
        <w:pStyle w:val="CommentText"/>
      </w:pPr>
      <w:r>
        <w:rPr>
          <w:rStyle w:val="CommentReference"/>
        </w:rPr>
        <w:annotationRef/>
      </w:r>
      <w:r w:rsidRPr="73AC0F4E" w:rsidR="7F31BDF0">
        <w:t>Palume seletuskirja täiendada nii, et sellest selguks, millise dokumendina e-konsultatsiooni vastus koostatakse - kas tegemist on saatekirja vastusega või eriarsti poolt koostatava epikriisiga, või oleneb see mingitest kindlatest asjaoludest, näiteks kas isik läheb visiidile vms. Praegu mainitakse seletuskirjas üksnes e-konsultatsiooni ja saatekirja, millega isik konsultatsioonile saadetakse. Puudu on selgitus, mis toimub andmetega peale saatekirja saatmist.</w:t>
      </w:r>
    </w:p>
  </w:comment>
</w:comments>
</file>

<file path=word/commentsExtended.xml><?xml version="1.0" encoding="utf-8"?>
<w15:commentsEx xmlns:mc="http://schemas.openxmlformats.org/markup-compatibility/2006" xmlns:w15="http://schemas.microsoft.com/office/word/2012/wordml" mc:Ignorable="w15">
  <w15:commentEx w15:done="0" w15:paraId="43EC9184"/>
  <w15:commentEx w15:done="0" w15:paraId="37D3DA33"/>
  <w15:commentEx w15:done="0" w15:paraId="42477FE8"/>
  <w15:commentEx w15:done="0" w15:paraId="61EE9F8C"/>
  <w15:commentEx w15:done="0" w15:paraId="6010842A"/>
  <w15:commentEx w15:done="0" w15:paraId="0DB5BCCD"/>
  <w15:commentEx w15:done="0" w15:paraId="2DB4BB65"/>
  <w15:commentEx w15:done="0" w15:paraId="78B4E481"/>
  <w15:commentEx w15:done="0" w15:paraId="0CF89F5A"/>
  <w15:commentEx w15:done="0" w15:paraId="0CE17818"/>
  <w15:commentEx w15:done="0" w15:paraId="42F45441"/>
  <w15:commentEx w15:done="0" w15:paraId="727319E3"/>
  <w15:commentEx w15:done="0" w15:paraId="5C102315"/>
  <w15:commentEx w15:done="0" w15:paraId="64890062"/>
  <w15:commentEx w15:done="0" w15:paraId="7B1847EE"/>
  <w15:commentEx w15:done="0" w15:paraId="6638FCC9"/>
  <w15:commentEx w15:done="0" w15:paraId="3288DC97"/>
  <w15:commentEx w15:done="0" w15:paraId="07D25766"/>
  <w15:commentEx w15:done="0" w15:paraId="2ACAFEC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7695A5D" w16cex:dateUtc="2025-10-24T09:40:55.811Z"/>
  <w16cex:commentExtensible w16cex:durableId="19619814" w16cex:dateUtc="2025-10-27T12:02:00.835Z"/>
  <w16cex:commentExtensible w16cex:durableId="549F1FFE" w16cex:dateUtc="2025-10-27T11:30:53.698Z"/>
  <w16cex:commentExtensible w16cex:durableId="6B10F9D7" w16cex:dateUtc="2025-10-27T11:23:05.989Z"/>
  <w16cex:commentExtensible w16cex:durableId="3EEBD451" w16cex:dateUtc="2025-10-24T13:41:50.844Z"/>
  <w16cex:commentExtensible w16cex:durableId="24EA8FD2" w16cex:dateUtc="2025-10-24T13:46:00.143Z"/>
  <w16cex:commentExtensible w16cex:durableId="1E0C7305" w16cex:dateUtc="2025-10-24T13:47:02.334Z"/>
  <w16cex:commentExtensible w16cex:durableId="451EF8C5" w16cex:dateUtc="2025-10-27T11:17:50.749Z"/>
  <w16cex:commentExtensible w16cex:durableId="6560CF81" w16cex:dateUtc="2025-10-27T10:22:29.133Z"/>
  <w16cex:commentExtensible w16cex:durableId="37DACBDB" w16cex:dateUtc="2025-10-24T14:00:07.214Z"/>
  <w16cex:commentExtensible w16cex:durableId="6048ED4B" w16cex:dateUtc="2025-10-27T12:33:15.325Z"/>
  <w16cex:commentExtensible w16cex:durableId="2AE5C79E" w16cex:dateUtc="2025-10-27T12:38:00.973Z"/>
  <w16cex:commentExtensible w16cex:durableId="572FE1C5" w16cex:dateUtc="2025-10-27T12:39:49.59Z"/>
  <w16cex:commentExtensible w16cex:durableId="4678C1FA" w16cex:dateUtc="2025-10-27T12:49:49.806Z"/>
  <w16cex:commentExtensible w16cex:durableId="3B83370F" w16cex:dateUtc="2025-10-27T12:53:16.185Z"/>
  <w16cex:commentExtensible w16cex:durableId="7B5B3729" w16cex:dateUtc="2025-10-28T11:39:07.329Z"/>
  <w16cex:commentExtensible w16cex:durableId="46625635" w16cex:dateUtc="2025-10-28T11:43:10.923Z"/>
  <w16cex:commentExtensible w16cex:durableId="6BC34056" w16cex:dateUtc="2025-10-28T11:57:04.903Z"/>
  <w16cex:commentExtensible w16cex:durableId="0602549B" w16cex:dateUtc="2025-10-28T11:57:49.912Z"/>
</w16cex:commentsExtensible>
</file>

<file path=word/commentsIds.xml><?xml version="1.0" encoding="utf-8"?>
<w16cid:commentsIds xmlns:mc="http://schemas.openxmlformats.org/markup-compatibility/2006" xmlns:w16cid="http://schemas.microsoft.com/office/word/2016/wordml/cid" mc:Ignorable="w16cid">
  <w16cid:commentId w16cid:paraId="43EC9184" w16cid:durableId="37695A5D"/>
  <w16cid:commentId w16cid:paraId="37D3DA33" w16cid:durableId="3EEBD451"/>
  <w16cid:commentId w16cid:paraId="42477FE8" w16cid:durableId="24EA8FD2"/>
  <w16cid:commentId w16cid:paraId="61EE9F8C" w16cid:durableId="1E0C7305"/>
  <w16cid:commentId w16cid:paraId="6010842A" w16cid:durableId="37DACBDB"/>
  <w16cid:commentId w16cid:paraId="0DB5BCCD" w16cid:durableId="6560CF81"/>
  <w16cid:commentId w16cid:paraId="2DB4BB65" w16cid:durableId="451EF8C5"/>
  <w16cid:commentId w16cid:paraId="78B4E481" w16cid:durableId="6B10F9D7"/>
  <w16cid:commentId w16cid:paraId="0CF89F5A" w16cid:durableId="549F1FFE"/>
  <w16cid:commentId w16cid:paraId="0CE17818" w16cid:durableId="19619814"/>
  <w16cid:commentId w16cid:paraId="42F45441" w16cid:durableId="6048ED4B"/>
  <w16cid:commentId w16cid:paraId="727319E3" w16cid:durableId="2AE5C79E"/>
  <w16cid:commentId w16cid:paraId="5C102315" w16cid:durableId="572FE1C5"/>
  <w16cid:commentId w16cid:paraId="64890062" w16cid:durableId="4678C1FA"/>
  <w16cid:commentId w16cid:paraId="7B1847EE" w16cid:durableId="3B83370F"/>
  <w16cid:commentId w16cid:paraId="6638FCC9" w16cid:durableId="7B5B3729"/>
  <w16cid:commentId w16cid:paraId="3288DC97" w16cid:durableId="46625635"/>
  <w16cid:commentId w16cid:paraId="07D25766" w16cid:durableId="6BC34056"/>
  <w16cid:commentId w16cid:paraId="2ACAFEC5" w16cid:durableId="060254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2787" w:rsidP="006D0931" w:rsidRDefault="00F72787" w14:paraId="64B576E1" w14:textId="77777777">
      <w:r>
        <w:separator/>
      </w:r>
    </w:p>
  </w:endnote>
  <w:endnote w:type="continuationSeparator" w:id="0">
    <w:p w:rsidR="00F72787" w:rsidP="006D0931" w:rsidRDefault="00F72787" w14:paraId="79A40D0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Roboto">
    <w:panose1 w:val="02000000000000000000"/>
    <w:charset w:val="BA"/>
    <w:family w:val="auto"/>
    <w:pitch w:val="variable"/>
    <w:sig w:usb0="E00002FF" w:usb1="5000205B" w:usb2="0000002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2787" w:rsidP="006D0931" w:rsidRDefault="00F72787" w14:paraId="465D94C2" w14:textId="77777777">
      <w:r>
        <w:separator/>
      </w:r>
    </w:p>
  </w:footnote>
  <w:footnote w:type="continuationSeparator" w:id="0">
    <w:p w:rsidR="00F72787" w:rsidP="006D0931" w:rsidRDefault="00F72787" w14:paraId="742FE40F" w14:textId="77777777">
      <w:r>
        <w:continuationSeparator/>
      </w:r>
    </w:p>
  </w:footnote>
  <w:footnote w:id="1">
    <w:p w:rsidRPr="00F2731B" w:rsidR="006D0931" w:rsidP="006D0931" w:rsidRDefault="006D0931" w14:paraId="322684D4"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1">
        <w:r w:rsidRPr="00F2731B">
          <w:rPr>
            <w:rStyle w:val="Hperlink"/>
            <w:rFonts w:ascii="Times New Roman" w:hAnsi="Times New Roman"/>
          </w:rPr>
          <w:t>Vabariigi Valitsuse tegevusprogramm | Eesti Vabariigi Valitsus</w:t>
        </w:r>
      </w:hyperlink>
      <w:r w:rsidRPr="00F2731B">
        <w:rPr>
          <w:rFonts w:ascii="Times New Roman" w:hAnsi="Times New Roman"/>
        </w:rPr>
        <w:t xml:space="preserve"> </w:t>
      </w:r>
    </w:p>
  </w:footnote>
  <w:footnote w:id="2">
    <w:p w:rsidRPr="00F2731B" w:rsidR="006D0931" w:rsidP="006D0931" w:rsidRDefault="006D0931" w14:paraId="0AC29020"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2">
        <w:r w:rsidRPr="00F2731B">
          <w:rPr>
            <w:rStyle w:val="Hperlink"/>
            <w:rFonts w:ascii="Times New Roman" w:hAnsi="Times New Roman"/>
          </w:rPr>
          <w:t>Inimkeskne tervishoid 2025-2028</w:t>
        </w:r>
      </w:hyperlink>
      <w:r w:rsidRPr="00F2731B">
        <w:rPr>
          <w:rFonts w:ascii="Times New Roman" w:hAnsi="Times New Roman"/>
        </w:rPr>
        <w:t xml:space="preserve"> </w:t>
      </w:r>
    </w:p>
  </w:footnote>
  <w:footnote w:id="3">
    <w:p w:rsidRPr="00F2731B" w:rsidR="006D0931" w:rsidP="006D0931" w:rsidRDefault="006D0931" w14:paraId="651FC1F3"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3">
        <w:r w:rsidRPr="00F2731B">
          <w:rPr>
            <w:rStyle w:val="Hperlink"/>
            <w:rFonts w:ascii="Times New Roman" w:hAnsi="Times New Roman"/>
          </w:rPr>
          <w:t>Eesti 2035_PUHTAND ÜLDOSA_210512_1.pdf</w:t>
        </w:r>
      </w:hyperlink>
      <w:r w:rsidRPr="00F2731B">
        <w:rPr>
          <w:rFonts w:ascii="Times New Roman" w:hAnsi="Times New Roman"/>
        </w:rPr>
        <w:t xml:space="preserve"> </w:t>
      </w:r>
    </w:p>
  </w:footnote>
  <w:footnote w:id="4">
    <w:p w:rsidRPr="00F2731B" w:rsidR="006D0931" w:rsidP="006D0931" w:rsidRDefault="006D0931" w14:paraId="0E6070D1"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4">
        <w:r w:rsidRPr="00F2731B">
          <w:rPr>
            <w:rStyle w:val="Hperlink"/>
            <w:rFonts w:ascii="Times New Roman" w:hAnsi="Times New Roman"/>
          </w:rPr>
          <w:t>Eesti Reformierakonna ja Erakonna Eesti 200 valitsusliidu alusleping | Eesti Vabariigi Valitsus</w:t>
        </w:r>
      </w:hyperlink>
    </w:p>
  </w:footnote>
  <w:footnote w:id="5">
    <w:p w:rsidRPr="00F2731B" w:rsidR="006D0931" w:rsidP="006D0931" w:rsidRDefault="006D0931" w14:paraId="24D4C284"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5">
        <w:r w:rsidRPr="00F2731B">
          <w:rPr>
            <w:rStyle w:val="Hperlink"/>
            <w:rFonts w:ascii="Times New Roman" w:hAnsi="Times New Roman"/>
          </w:rPr>
          <w:t>Õigusloomepoliitika põhialuste aastani 2030 heakskiitmine–Riigi Teataja</w:t>
        </w:r>
      </w:hyperlink>
      <w:r w:rsidRPr="00F2731B">
        <w:rPr>
          <w:rFonts w:ascii="Times New Roman" w:hAnsi="Times New Roman"/>
        </w:rPr>
        <w:t xml:space="preserve"> </w:t>
      </w:r>
    </w:p>
  </w:footnote>
  <w:footnote w:id="6">
    <w:p w:rsidRPr="00F2731B" w:rsidR="006D0931" w:rsidP="006D0931" w:rsidRDefault="006D0931" w14:paraId="07BF689D"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6">
        <w:r w:rsidRPr="00F2731B">
          <w:rPr>
            <w:rStyle w:val="Hperlink"/>
            <w:rFonts w:ascii="Times New Roman" w:hAnsi="Times New Roman" w:eastAsia="Calibri"/>
          </w:rPr>
          <w:t>Tervisekassa arengukava 2022-2025</w:t>
        </w:r>
      </w:hyperlink>
      <w:r w:rsidRPr="00F2731B">
        <w:rPr>
          <w:rFonts w:ascii="Times New Roman" w:hAnsi="Times New Roman"/>
        </w:rPr>
        <w:t xml:space="preserve"> </w:t>
      </w:r>
    </w:p>
  </w:footnote>
  <w:footnote w:id="7">
    <w:p w:rsidRPr="00635A9F" w:rsidR="000C3911" w:rsidRDefault="000C3911" w14:paraId="4BAE854A" w14:textId="53E70BBD">
      <w:pPr>
        <w:pStyle w:val="Allmrkusetekst"/>
      </w:pPr>
      <w:r w:rsidRPr="00635A9F">
        <w:rPr>
          <w:rStyle w:val="Allmrkuseviide"/>
        </w:rPr>
        <w:footnoteRef/>
      </w:r>
      <w:r w:rsidRPr="00635A9F">
        <w:t xml:space="preserve"> </w:t>
      </w:r>
      <w:hyperlink w:history="1" r:id="rId7">
        <w:r w:rsidRPr="00635A9F">
          <w:rPr>
            <w:rStyle w:val="Hperlink"/>
          </w:rPr>
          <w:t>TTO10: Iseseisvad tervishoiuasutused omaniku liigi ja maakonna järgi. PxWeb</w:t>
        </w:r>
      </w:hyperlink>
      <w:r w:rsidRPr="00635A9F">
        <w:t xml:space="preserve"> (30.09.2</w:t>
      </w:r>
      <w:r w:rsidRPr="00635A9F" w:rsidR="00A5040D">
        <w:t>025)</w:t>
      </w:r>
    </w:p>
  </w:footnote>
  <w:footnote w:id="8">
    <w:p w:rsidR="00047BCC" w:rsidRDefault="00047BCC" w14:paraId="5CD09FD3" w14:textId="0684E4D7">
      <w:pPr>
        <w:pStyle w:val="Allmrkusetekst"/>
      </w:pPr>
      <w:r w:rsidRPr="00635A9F">
        <w:rPr>
          <w:rStyle w:val="Allmrkuseviide"/>
        </w:rPr>
        <w:footnoteRef/>
      </w:r>
      <w:r w:rsidRPr="00635A9F">
        <w:t xml:space="preserve"> </w:t>
      </w:r>
      <w:hyperlink w:history="1" r:id="rId8">
        <w:r w:rsidRPr="00635A9F" w:rsidR="00635A9F">
          <w:rPr>
            <w:rStyle w:val="Hperlink"/>
          </w:rPr>
          <w:t>ER025: STATISTILISSE PROFIILI KUULUVAD ETTEVÕTTED | Aasta, Tegevusala (EMTAK 2008) ning Töötajate arv. Statistika andmebaas</w:t>
        </w:r>
      </w:hyperlink>
      <w:r w:rsidRPr="00635A9F" w:rsidR="00635A9F">
        <w:t xml:space="preserve"> (30.09.2025)</w:t>
      </w:r>
    </w:p>
  </w:footnote>
  <w:footnote w:id="9">
    <w:p w:rsidR="0051651E" w:rsidRDefault="0051651E" w14:paraId="35AF3073" w14:textId="6EE1197D">
      <w:pPr>
        <w:pStyle w:val="Allmrkusetekst"/>
      </w:pPr>
      <w:r>
        <w:rPr>
          <w:rStyle w:val="Allmrkuseviide"/>
        </w:rPr>
        <w:footnoteRef/>
      </w:r>
      <w:r>
        <w:t xml:space="preserve"> </w:t>
      </w:r>
      <w:hyperlink w:history="1" r:id="rId9">
        <w:r w:rsidRPr="0051651E">
          <w:rPr>
            <w:rStyle w:val="Hperlink"/>
          </w:rPr>
          <w:t>THT001: Tervishoiutöötajad, täidetud ametikohad ja ületunnid ameti järgi. PxWeb</w:t>
        </w:r>
      </w:hyperlink>
      <w:r>
        <w:t xml:space="preserve"> </w:t>
      </w:r>
      <w:r w:rsidRPr="00635A9F">
        <w:t>(30.09.2025)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5A1B45"/>
    <w:multiLevelType w:val="hybridMultilevel"/>
    <w:tmpl w:val="256C0D30"/>
    <w:lvl w:ilvl="0" w:tplc="39747DE4">
      <w:start w:val="1"/>
      <w:numFmt w:val="bullet"/>
      <w:lvlText w:val=""/>
      <w:lvlJc w:val="left"/>
      <w:pPr>
        <w:ind w:left="720" w:hanging="360"/>
      </w:pPr>
      <w:rPr>
        <w:rFonts w:hint="default" w:ascii="Symbol" w:hAnsi="Symbol"/>
      </w:rPr>
    </w:lvl>
    <w:lvl w:ilvl="1" w:tplc="172C5C18">
      <w:start w:val="1"/>
      <w:numFmt w:val="bullet"/>
      <w:lvlText w:val="o"/>
      <w:lvlJc w:val="left"/>
      <w:pPr>
        <w:ind w:left="1440" w:hanging="360"/>
      </w:pPr>
      <w:rPr>
        <w:rFonts w:hint="default" w:ascii="Courier New" w:hAnsi="Courier New"/>
      </w:rPr>
    </w:lvl>
    <w:lvl w:ilvl="2" w:tplc="602E510A">
      <w:start w:val="1"/>
      <w:numFmt w:val="bullet"/>
      <w:lvlText w:val=""/>
      <w:lvlJc w:val="left"/>
      <w:pPr>
        <w:ind w:left="2160" w:hanging="360"/>
      </w:pPr>
      <w:rPr>
        <w:rFonts w:hint="default" w:ascii="Wingdings" w:hAnsi="Wingdings"/>
      </w:rPr>
    </w:lvl>
    <w:lvl w:ilvl="3" w:tplc="464A117E">
      <w:start w:val="1"/>
      <w:numFmt w:val="bullet"/>
      <w:lvlText w:val=""/>
      <w:lvlJc w:val="left"/>
      <w:pPr>
        <w:ind w:left="2880" w:hanging="360"/>
      </w:pPr>
      <w:rPr>
        <w:rFonts w:hint="default" w:ascii="Symbol" w:hAnsi="Symbol"/>
      </w:rPr>
    </w:lvl>
    <w:lvl w:ilvl="4" w:tplc="8AD800CE">
      <w:start w:val="1"/>
      <w:numFmt w:val="bullet"/>
      <w:lvlText w:val="o"/>
      <w:lvlJc w:val="left"/>
      <w:pPr>
        <w:ind w:left="3600" w:hanging="360"/>
      </w:pPr>
      <w:rPr>
        <w:rFonts w:hint="default" w:ascii="Courier New" w:hAnsi="Courier New"/>
      </w:rPr>
    </w:lvl>
    <w:lvl w:ilvl="5" w:tplc="5C3031B4">
      <w:start w:val="1"/>
      <w:numFmt w:val="bullet"/>
      <w:lvlText w:val=""/>
      <w:lvlJc w:val="left"/>
      <w:pPr>
        <w:ind w:left="4320" w:hanging="360"/>
      </w:pPr>
      <w:rPr>
        <w:rFonts w:hint="default" w:ascii="Wingdings" w:hAnsi="Wingdings"/>
      </w:rPr>
    </w:lvl>
    <w:lvl w:ilvl="6" w:tplc="560A2262">
      <w:start w:val="1"/>
      <w:numFmt w:val="bullet"/>
      <w:lvlText w:val=""/>
      <w:lvlJc w:val="left"/>
      <w:pPr>
        <w:ind w:left="5040" w:hanging="360"/>
      </w:pPr>
      <w:rPr>
        <w:rFonts w:hint="default" w:ascii="Symbol" w:hAnsi="Symbol"/>
      </w:rPr>
    </w:lvl>
    <w:lvl w:ilvl="7" w:tplc="75CC7776">
      <w:start w:val="1"/>
      <w:numFmt w:val="bullet"/>
      <w:lvlText w:val="o"/>
      <w:lvlJc w:val="left"/>
      <w:pPr>
        <w:ind w:left="5760" w:hanging="360"/>
      </w:pPr>
      <w:rPr>
        <w:rFonts w:hint="default" w:ascii="Courier New" w:hAnsi="Courier New"/>
      </w:rPr>
    </w:lvl>
    <w:lvl w:ilvl="8" w:tplc="6F0C941C">
      <w:start w:val="1"/>
      <w:numFmt w:val="bullet"/>
      <w:lvlText w:val=""/>
      <w:lvlJc w:val="left"/>
      <w:pPr>
        <w:ind w:left="6480" w:hanging="360"/>
      </w:pPr>
      <w:rPr>
        <w:rFonts w:hint="default" w:ascii="Wingdings" w:hAnsi="Wingdings"/>
      </w:rPr>
    </w:lvl>
  </w:abstractNum>
  <w:abstractNum w:abstractNumId="2" w15:restartNumberingAfterBreak="0">
    <w:nsid w:val="11FE4F94"/>
    <w:multiLevelType w:val="hybridMultilevel"/>
    <w:tmpl w:val="C27C84D6"/>
    <w:lvl w:ilvl="0" w:tplc="7E4CCD56">
      <w:start w:val="1"/>
      <w:numFmt w:val="bullet"/>
      <w:lvlText w:val=""/>
      <w:lvlJc w:val="left"/>
      <w:pPr>
        <w:ind w:left="720" w:hanging="360"/>
      </w:pPr>
      <w:rPr>
        <w:rFonts w:hint="default" w:ascii="Symbol" w:hAnsi="Symbol"/>
      </w:rPr>
    </w:lvl>
    <w:lvl w:ilvl="1" w:tplc="0B9A503E">
      <w:start w:val="1"/>
      <w:numFmt w:val="bullet"/>
      <w:lvlText w:val="o"/>
      <w:lvlJc w:val="left"/>
      <w:pPr>
        <w:ind w:left="1440" w:hanging="360"/>
      </w:pPr>
      <w:rPr>
        <w:rFonts w:hint="default" w:ascii="Courier New" w:hAnsi="Courier New"/>
      </w:rPr>
    </w:lvl>
    <w:lvl w:ilvl="2" w:tplc="CC46561C">
      <w:start w:val="1"/>
      <w:numFmt w:val="bullet"/>
      <w:lvlText w:val=""/>
      <w:lvlJc w:val="left"/>
      <w:pPr>
        <w:ind w:left="2160" w:hanging="360"/>
      </w:pPr>
      <w:rPr>
        <w:rFonts w:hint="default" w:ascii="Wingdings" w:hAnsi="Wingdings"/>
      </w:rPr>
    </w:lvl>
    <w:lvl w:ilvl="3" w:tplc="E856AE8C">
      <w:start w:val="1"/>
      <w:numFmt w:val="bullet"/>
      <w:lvlText w:val=""/>
      <w:lvlJc w:val="left"/>
      <w:pPr>
        <w:ind w:left="2880" w:hanging="360"/>
      </w:pPr>
      <w:rPr>
        <w:rFonts w:hint="default" w:ascii="Symbol" w:hAnsi="Symbol"/>
      </w:rPr>
    </w:lvl>
    <w:lvl w:ilvl="4" w:tplc="A8E87318">
      <w:start w:val="1"/>
      <w:numFmt w:val="bullet"/>
      <w:lvlText w:val="o"/>
      <w:lvlJc w:val="left"/>
      <w:pPr>
        <w:ind w:left="3600" w:hanging="360"/>
      </w:pPr>
      <w:rPr>
        <w:rFonts w:hint="default" w:ascii="Courier New" w:hAnsi="Courier New"/>
      </w:rPr>
    </w:lvl>
    <w:lvl w:ilvl="5" w:tplc="B868F28A">
      <w:start w:val="1"/>
      <w:numFmt w:val="bullet"/>
      <w:lvlText w:val=""/>
      <w:lvlJc w:val="left"/>
      <w:pPr>
        <w:ind w:left="4320" w:hanging="360"/>
      </w:pPr>
      <w:rPr>
        <w:rFonts w:hint="default" w:ascii="Wingdings" w:hAnsi="Wingdings"/>
      </w:rPr>
    </w:lvl>
    <w:lvl w:ilvl="6" w:tplc="238E47B0">
      <w:start w:val="1"/>
      <w:numFmt w:val="bullet"/>
      <w:lvlText w:val=""/>
      <w:lvlJc w:val="left"/>
      <w:pPr>
        <w:ind w:left="5040" w:hanging="360"/>
      </w:pPr>
      <w:rPr>
        <w:rFonts w:hint="default" w:ascii="Symbol" w:hAnsi="Symbol"/>
      </w:rPr>
    </w:lvl>
    <w:lvl w:ilvl="7" w:tplc="8E5C0680">
      <w:start w:val="1"/>
      <w:numFmt w:val="bullet"/>
      <w:lvlText w:val="o"/>
      <w:lvlJc w:val="left"/>
      <w:pPr>
        <w:ind w:left="5760" w:hanging="360"/>
      </w:pPr>
      <w:rPr>
        <w:rFonts w:hint="default" w:ascii="Courier New" w:hAnsi="Courier New"/>
      </w:rPr>
    </w:lvl>
    <w:lvl w:ilvl="8" w:tplc="C81C601E">
      <w:start w:val="1"/>
      <w:numFmt w:val="bullet"/>
      <w:lvlText w:val=""/>
      <w:lvlJc w:val="left"/>
      <w:pPr>
        <w:ind w:left="6480" w:hanging="360"/>
      </w:pPr>
      <w:rPr>
        <w:rFonts w:hint="default" w:ascii="Wingdings" w:hAnsi="Wingdings"/>
      </w:rPr>
    </w:lvl>
  </w:abstractNum>
  <w:abstractNum w:abstractNumId="3" w15:restartNumberingAfterBreak="0">
    <w:nsid w:val="165C7C20"/>
    <w:multiLevelType w:val="hybridMultilevel"/>
    <w:tmpl w:val="2A5465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FCEF4D"/>
    <w:multiLevelType w:val="hybridMultilevel"/>
    <w:tmpl w:val="EAA2D8BA"/>
    <w:lvl w:ilvl="0" w:tplc="0CDEF0CC">
      <w:start w:val="1"/>
      <w:numFmt w:val="bullet"/>
      <w:lvlText w:val=""/>
      <w:lvlJc w:val="left"/>
      <w:pPr>
        <w:ind w:left="720" w:hanging="360"/>
      </w:pPr>
      <w:rPr>
        <w:rFonts w:hint="default" w:ascii="Symbol" w:hAnsi="Symbol"/>
      </w:rPr>
    </w:lvl>
    <w:lvl w:ilvl="1" w:tplc="72C0D050">
      <w:start w:val="1"/>
      <w:numFmt w:val="bullet"/>
      <w:lvlText w:val="o"/>
      <w:lvlJc w:val="left"/>
      <w:pPr>
        <w:ind w:left="1440" w:hanging="360"/>
      </w:pPr>
      <w:rPr>
        <w:rFonts w:hint="default" w:ascii="Courier New" w:hAnsi="Courier New"/>
      </w:rPr>
    </w:lvl>
    <w:lvl w:ilvl="2" w:tplc="3E70E0F6">
      <w:start w:val="1"/>
      <w:numFmt w:val="bullet"/>
      <w:lvlText w:val=""/>
      <w:lvlJc w:val="left"/>
      <w:pPr>
        <w:ind w:left="2160" w:hanging="360"/>
      </w:pPr>
      <w:rPr>
        <w:rFonts w:hint="default" w:ascii="Wingdings" w:hAnsi="Wingdings"/>
      </w:rPr>
    </w:lvl>
    <w:lvl w:ilvl="3" w:tplc="CE507E44">
      <w:start w:val="1"/>
      <w:numFmt w:val="bullet"/>
      <w:lvlText w:val=""/>
      <w:lvlJc w:val="left"/>
      <w:pPr>
        <w:ind w:left="2880" w:hanging="360"/>
      </w:pPr>
      <w:rPr>
        <w:rFonts w:hint="default" w:ascii="Symbol" w:hAnsi="Symbol"/>
      </w:rPr>
    </w:lvl>
    <w:lvl w:ilvl="4" w:tplc="77FC7FA8">
      <w:start w:val="1"/>
      <w:numFmt w:val="bullet"/>
      <w:lvlText w:val="o"/>
      <w:lvlJc w:val="left"/>
      <w:pPr>
        <w:ind w:left="3600" w:hanging="360"/>
      </w:pPr>
      <w:rPr>
        <w:rFonts w:hint="default" w:ascii="Courier New" w:hAnsi="Courier New"/>
      </w:rPr>
    </w:lvl>
    <w:lvl w:ilvl="5" w:tplc="E9AAE238">
      <w:start w:val="1"/>
      <w:numFmt w:val="bullet"/>
      <w:lvlText w:val=""/>
      <w:lvlJc w:val="left"/>
      <w:pPr>
        <w:ind w:left="4320" w:hanging="360"/>
      </w:pPr>
      <w:rPr>
        <w:rFonts w:hint="default" w:ascii="Wingdings" w:hAnsi="Wingdings"/>
      </w:rPr>
    </w:lvl>
    <w:lvl w:ilvl="6" w:tplc="314CBE90">
      <w:start w:val="1"/>
      <w:numFmt w:val="bullet"/>
      <w:lvlText w:val=""/>
      <w:lvlJc w:val="left"/>
      <w:pPr>
        <w:ind w:left="5040" w:hanging="360"/>
      </w:pPr>
      <w:rPr>
        <w:rFonts w:hint="default" w:ascii="Symbol" w:hAnsi="Symbol"/>
      </w:rPr>
    </w:lvl>
    <w:lvl w:ilvl="7" w:tplc="43EC2050">
      <w:start w:val="1"/>
      <w:numFmt w:val="bullet"/>
      <w:lvlText w:val="o"/>
      <w:lvlJc w:val="left"/>
      <w:pPr>
        <w:ind w:left="5760" w:hanging="360"/>
      </w:pPr>
      <w:rPr>
        <w:rFonts w:hint="default" w:ascii="Courier New" w:hAnsi="Courier New"/>
      </w:rPr>
    </w:lvl>
    <w:lvl w:ilvl="8" w:tplc="086A1206">
      <w:start w:val="1"/>
      <w:numFmt w:val="bullet"/>
      <w:lvlText w:val=""/>
      <w:lvlJc w:val="left"/>
      <w:pPr>
        <w:ind w:left="6480" w:hanging="360"/>
      </w:pPr>
      <w:rPr>
        <w:rFonts w:hint="default" w:ascii="Wingdings" w:hAnsi="Wingdings"/>
      </w:rPr>
    </w:lvl>
  </w:abstractNum>
  <w:abstractNum w:abstractNumId="5" w15:restartNumberingAfterBreak="0">
    <w:nsid w:val="1B315A81"/>
    <w:multiLevelType w:val="hybridMultilevel"/>
    <w:tmpl w:val="89529E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1D3C6ACC"/>
    <w:multiLevelType w:val="hybridMultilevel"/>
    <w:tmpl w:val="F6E65F48"/>
    <w:lvl w:ilvl="0" w:tplc="B42C8ED2">
      <w:start w:val="1"/>
      <w:numFmt w:val="bullet"/>
      <w:lvlText w:val=""/>
      <w:lvlJc w:val="left"/>
      <w:pPr>
        <w:ind w:left="720" w:hanging="360"/>
      </w:pPr>
      <w:rPr>
        <w:rFonts w:hint="default" w:ascii="Symbol" w:hAnsi="Symbol"/>
      </w:rPr>
    </w:lvl>
    <w:lvl w:ilvl="1" w:tplc="A9A6F9A4">
      <w:start w:val="1"/>
      <w:numFmt w:val="bullet"/>
      <w:lvlText w:val="o"/>
      <w:lvlJc w:val="left"/>
      <w:pPr>
        <w:ind w:left="1440" w:hanging="360"/>
      </w:pPr>
      <w:rPr>
        <w:rFonts w:hint="default" w:ascii="Courier New" w:hAnsi="Courier New"/>
      </w:rPr>
    </w:lvl>
    <w:lvl w:ilvl="2" w:tplc="96BC1052">
      <w:start w:val="1"/>
      <w:numFmt w:val="bullet"/>
      <w:lvlText w:val=""/>
      <w:lvlJc w:val="left"/>
      <w:pPr>
        <w:ind w:left="2160" w:hanging="360"/>
      </w:pPr>
      <w:rPr>
        <w:rFonts w:hint="default" w:ascii="Wingdings" w:hAnsi="Wingdings"/>
      </w:rPr>
    </w:lvl>
    <w:lvl w:ilvl="3" w:tplc="7D4C2FAC">
      <w:start w:val="1"/>
      <w:numFmt w:val="bullet"/>
      <w:lvlText w:val=""/>
      <w:lvlJc w:val="left"/>
      <w:pPr>
        <w:ind w:left="2880" w:hanging="360"/>
      </w:pPr>
      <w:rPr>
        <w:rFonts w:hint="default" w:ascii="Symbol" w:hAnsi="Symbol"/>
      </w:rPr>
    </w:lvl>
    <w:lvl w:ilvl="4" w:tplc="5BA8AF64">
      <w:start w:val="1"/>
      <w:numFmt w:val="bullet"/>
      <w:lvlText w:val="o"/>
      <w:lvlJc w:val="left"/>
      <w:pPr>
        <w:ind w:left="3600" w:hanging="360"/>
      </w:pPr>
      <w:rPr>
        <w:rFonts w:hint="default" w:ascii="Courier New" w:hAnsi="Courier New"/>
      </w:rPr>
    </w:lvl>
    <w:lvl w:ilvl="5" w:tplc="06229974">
      <w:start w:val="1"/>
      <w:numFmt w:val="bullet"/>
      <w:lvlText w:val=""/>
      <w:lvlJc w:val="left"/>
      <w:pPr>
        <w:ind w:left="4320" w:hanging="360"/>
      </w:pPr>
      <w:rPr>
        <w:rFonts w:hint="default" w:ascii="Wingdings" w:hAnsi="Wingdings"/>
      </w:rPr>
    </w:lvl>
    <w:lvl w:ilvl="6" w:tplc="5E822C7A">
      <w:start w:val="1"/>
      <w:numFmt w:val="bullet"/>
      <w:lvlText w:val=""/>
      <w:lvlJc w:val="left"/>
      <w:pPr>
        <w:ind w:left="5040" w:hanging="360"/>
      </w:pPr>
      <w:rPr>
        <w:rFonts w:hint="default" w:ascii="Symbol" w:hAnsi="Symbol"/>
      </w:rPr>
    </w:lvl>
    <w:lvl w:ilvl="7" w:tplc="B6B27486">
      <w:start w:val="1"/>
      <w:numFmt w:val="bullet"/>
      <w:lvlText w:val="o"/>
      <w:lvlJc w:val="left"/>
      <w:pPr>
        <w:ind w:left="5760" w:hanging="360"/>
      </w:pPr>
      <w:rPr>
        <w:rFonts w:hint="default" w:ascii="Courier New" w:hAnsi="Courier New"/>
      </w:rPr>
    </w:lvl>
    <w:lvl w:ilvl="8" w:tplc="B808B56A">
      <w:start w:val="1"/>
      <w:numFmt w:val="bullet"/>
      <w:lvlText w:val=""/>
      <w:lvlJc w:val="left"/>
      <w:pPr>
        <w:ind w:left="6480" w:hanging="360"/>
      </w:pPr>
      <w:rPr>
        <w:rFonts w:hint="default" w:ascii="Wingdings" w:hAnsi="Wingdings"/>
      </w:rPr>
    </w:lvl>
  </w:abstractNum>
  <w:abstractNum w:abstractNumId="7"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D32805"/>
    <w:multiLevelType w:val="hybridMultilevel"/>
    <w:tmpl w:val="F2AA12B8"/>
    <w:lvl w:ilvl="0" w:tplc="8842C678">
      <w:start w:val="1"/>
      <w:numFmt w:val="bullet"/>
      <w:lvlText w:val=""/>
      <w:lvlJc w:val="left"/>
      <w:pPr>
        <w:ind w:left="1080" w:hanging="360"/>
      </w:pPr>
      <w:rPr>
        <w:rFonts w:ascii="Symbol" w:hAnsi="Symbol"/>
      </w:rPr>
    </w:lvl>
    <w:lvl w:ilvl="1" w:tplc="89BC734C">
      <w:start w:val="1"/>
      <w:numFmt w:val="bullet"/>
      <w:lvlText w:val=""/>
      <w:lvlJc w:val="left"/>
      <w:pPr>
        <w:ind w:left="1080" w:hanging="360"/>
      </w:pPr>
      <w:rPr>
        <w:rFonts w:ascii="Symbol" w:hAnsi="Symbol"/>
      </w:rPr>
    </w:lvl>
    <w:lvl w:ilvl="2" w:tplc="BE60057E">
      <w:start w:val="1"/>
      <w:numFmt w:val="bullet"/>
      <w:lvlText w:val=""/>
      <w:lvlJc w:val="left"/>
      <w:pPr>
        <w:ind w:left="1080" w:hanging="360"/>
      </w:pPr>
      <w:rPr>
        <w:rFonts w:ascii="Symbol" w:hAnsi="Symbol"/>
      </w:rPr>
    </w:lvl>
    <w:lvl w:ilvl="3" w:tplc="03A4EA46">
      <w:start w:val="1"/>
      <w:numFmt w:val="bullet"/>
      <w:lvlText w:val=""/>
      <w:lvlJc w:val="left"/>
      <w:pPr>
        <w:ind w:left="1080" w:hanging="360"/>
      </w:pPr>
      <w:rPr>
        <w:rFonts w:ascii="Symbol" w:hAnsi="Symbol"/>
      </w:rPr>
    </w:lvl>
    <w:lvl w:ilvl="4" w:tplc="464C1EA4">
      <w:start w:val="1"/>
      <w:numFmt w:val="bullet"/>
      <w:lvlText w:val=""/>
      <w:lvlJc w:val="left"/>
      <w:pPr>
        <w:ind w:left="1080" w:hanging="360"/>
      </w:pPr>
      <w:rPr>
        <w:rFonts w:ascii="Symbol" w:hAnsi="Symbol"/>
      </w:rPr>
    </w:lvl>
    <w:lvl w:ilvl="5" w:tplc="CA80107E">
      <w:start w:val="1"/>
      <w:numFmt w:val="bullet"/>
      <w:lvlText w:val=""/>
      <w:lvlJc w:val="left"/>
      <w:pPr>
        <w:ind w:left="1080" w:hanging="360"/>
      </w:pPr>
      <w:rPr>
        <w:rFonts w:ascii="Symbol" w:hAnsi="Symbol"/>
      </w:rPr>
    </w:lvl>
    <w:lvl w:ilvl="6" w:tplc="3356E956">
      <w:start w:val="1"/>
      <w:numFmt w:val="bullet"/>
      <w:lvlText w:val=""/>
      <w:lvlJc w:val="left"/>
      <w:pPr>
        <w:ind w:left="1080" w:hanging="360"/>
      </w:pPr>
      <w:rPr>
        <w:rFonts w:ascii="Symbol" w:hAnsi="Symbol"/>
      </w:rPr>
    </w:lvl>
    <w:lvl w:ilvl="7" w:tplc="414C7F08">
      <w:start w:val="1"/>
      <w:numFmt w:val="bullet"/>
      <w:lvlText w:val=""/>
      <w:lvlJc w:val="left"/>
      <w:pPr>
        <w:ind w:left="1080" w:hanging="360"/>
      </w:pPr>
      <w:rPr>
        <w:rFonts w:ascii="Symbol" w:hAnsi="Symbol"/>
      </w:rPr>
    </w:lvl>
    <w:lvl w:ilvl="8" w:tplc="C3D0777A">
      <w:start w:val="1"/>
      <w:numFmt w:val="bullet"/>
      <w:lvlText w:val=""/>
      <w:lvlJc w:val="left"/>
      <w:pPr>
        <w:ind w:left="1080" w:hanging="360"/>
      </w:pPr>
      <w:rPr>
        <w:rFonts w:ascii="Symbol" w:hAnsi="Symbol"/>
      </w:rPr>
    </w:lvl>
  </w:abstractNum>
  <w:abstractNum w:abstractNumId="9" w15:restartNumberingAfterBreak="0">
    <w:nsid w:val="2460DF4B"/>
    <w:multiLevelType w:val="hybridMultilevel"/>
    <w:tmpl w:val="B6F440E0"/>
    <w:lvl w:ilvl="0" w:tplc="57804E3A">
      <w:start w:val="1"/>
      <w:numFmt w:val="bullet"/>
      <w:lvlText w:val=""/>
      <w:lvlJc w:val="left"/>
      <w:pPr>
        <w:ind w:left="720" w:hanging="360"/>
      </w:pPr>
      <w:rPr>
        <w:rFonts w:hint="default" w:ascii="Symbol" w:hAnsi="Symbol"/>
      </w:rPr>
    </w:lvl>
    <w:lvl w:ilvl="1" w:tplc="618A6E2A">
      <w:start w:val="1"/>
      <w:numFmt w:val="bullet"/>
      <w:lvlText w:val="o"/>
      <w:lvlJc w:val="left"/>
      <w:pPr>
        <w:ind w:left="1440" w:hanging="360"/>
      </w:pPr>
      <w:rPr>
        <w:rFonts w:hint="default" w:ascii="Courier New" w:hAnsi="Courier New"/>
      </w:rPr>
    </w:lvl>
    <w:lvl w:ilvl="2" w:tplc="CD968384">
      <w:start w:val="1"/>
      <w:numFmt w:val="bullet"/>
      <w:lvlText w:val=""/>
      <w:lvlJc w:val="left"/>
      <w:pPr>
        <w:ind w:left="2160" w:hanging="360"/>
      </w:pPr>
      <w:rPr>
        <w:rFonts w:hint="default" w:ascii="Wingdings" w:hAnsi="Wingdings"/>
      </w:rPr>
    </w:lvl>
    <w:lvl w:ilvl="3" w:tplc="F738BAF8">
      <w:start w:val="1"/>
      <w:numFmt w:val="bullet"/>
      <w:lvlText w:val=""/>
      <w:lvlJc w:val="left"/>
      <w:pPr>
        <w:ind w:left="2880" w:hanging="360"/>
      </w:pPr>
      <w:rPr>
        <w:rFonts w:hint="default" w:ascii="Symbol" w:hAnsi="Symbol"/>
      </w:rPr>
    </w:lvl>
    <w:lvl w:ilvl="4" w:tplc="6144D7FA">
      <w:start w:val="1"/>
      <w:numFmt w:val="bullet"/>
      <w:lvlText w:val="o"/>
      <w:lvlJc w:val="left"/>
      <w:pPr>
        <w:ind w:left="3600" w:hanging="360"/>
      </w:pPr>
      <w:rPr>
        <w:rFonts w:hint="default" w:ascii="Courier New" w:hAnsi="Courier New"/>
      </w:rPr>
    </w:lvl>
    <w:lvl w:ilvl="5" w:tplc="11DC7802">
      <w:start w:val="1"/>
      <w:numFmt w:val="bullet"/>
      <w:lvlText w:val=""/>
      <w:lvlJc w:val="left"/>
      <w:pPr>
        <w:ind w:left="4320" w:hanging="360"/>
      </w:pPr>
      <w:rPr>
        <w:rFonts w:hint="default" w:ascii="Wingdings" w:hAnsi="Wingdings"/>
      </w:rPr>
    </w:lvl>
    <w:lvl w:ilvl="6" w:tplc="5F361460">
      <w:start w:val="1"/>
      <w:numFmt w:val="bullet"/>
      <w:lvlText w:val=""/>
      <w:lvlJc w:val="left"/>
      <w:pPr>
        <w:ind w:left="5040" w:hanging="360"/>
      </w:pPr>
      <w:rPr>
        <w:rFonts w:hint="default" w:ascii="Symbol" w:hAnsi="Symbol"/>
      </w:rPr>
    </w:lvl>
    <w:lvl w:ilvl="7" w:tplc="F632A604">
      <w:start w:val="1"/>
      <w:numFmt w:val="bullet"/>
      <w:lvlText w:val="o"/>
      <w:lvlJc w:val="left"/>
      <w:pPr>
        <w:ind w:left="5760" w:hanging="360"/>
      </w:pPr>
      <w:rPr>
        <w:rFonts w:hint="default" w:ascii="Courier New" w:hAnsi="Courier New"/>
      </w:rPr>
    </w:lvl>
    <w:lvl w:ilvl="8" w:tplc="890C0E2A">
      <w:start w:val="1"/>
      <w:numFmt w:val="bullet"/>
      <w:lvlText w:val=""/>
      <w:lvlJc w:val="left"/>
      <w:pPr>
        <w:ind w:left="6480" w:hanging="360"/>
      </w:pPr>
      <w:rPr>
        <w:rFonts w:hint="default" w:ascii="Wingdings" w:hAnsi="Wingdings"/>
      </w:rPr>
    </w:lvl>
  </w:abstractNum>
  <w:abstractNum w:abstractNumId="10" w15:restartNumberingAfterBreak="0">
    <w:nsid w:val="25F43DA8"/>
    <w:multiLevelType w:val="hybridMultilevel"/>
    <w:tmpl w:val="1C4A830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2ADF6EA2"/>
    <w:multiLevelType w:val="hybridMultilevel"/>
    <w:tmpl w:val="01C8C704"/>
    <w:lvl w:ilvl="0" w:tplc="849CEEB2">
      <w:start w:val="1"/>
      <w:numFmt w:val="bullet"/>
      <w:lvlText w:val=""/>
      <w:lvlJc w:val="left"/>
      <w:pPr>
        <w:ind w:left="720" w:hanging="360"/>
      </w:pPr>
      <w:rPr>
        <w:rFonts w:hint="default" w:ascii="Symbol" w:hAnsi="Symbol"/>
      </w:rPr>
    </w:lvl>
    <w:lvl w:ilvl="1" w:tplc="C40A3DB4">
      <w:start w:val="1"/>
      <w:numFmt w:val="bullet"/>
      <w:lvlText w:val="o"/>
      <w:lvlJc w:val="left"/>
      <w:pPr>
        <w:ind w:left="1440" w:hanging="360"/>
      </w:pPr>
      <w:rPr>
        <w:rFonts w:hint="default" w:ascii="Courier New" w:hAnsi="Courier New"/>
      </w:rPr>
    </w:lvl>
    <w:lvl w:ilvl="2" w:tplc="852E9A98">
      <w:start w:val="1"/>
      <w:numFmt w:val="bullet"/>
      <w:lvlText w:val=""/>
      <w:lvlJc w:val="left"/>
      <w:pPr>
        <w:ind w:left="2160" w:hanging="360"/>
      </w:pPr>
      <w:rPr>
        <w:rFonts w:hint="default" w:ascii="Wingdings" w:hAnsi="Wingdings"/>
      </w:rPr>
    </w:lvl>
    <w:lvl w:ilvl="3" w:tplc="61CC2DB0">
      <w:start w:val="1"/>
      <w:numFmt w:val="bullet"/>
      <w:lvlText w:val=""/>
      <w:lvlJc w:val="left"/>
      <w:pPr>
        <w:ind w:left="2880" w:hanging="360"/>
      </w:pPr>
      <w:rPr>
        <w:rFonts w:hint="default" w:ascii="Symbol" w:hAnsi="Symbol"/>
      </w:rPr>
    </w:lvl>
    <w:lvl w:ilvl="4" w:tplc="40F6979A">
      <w:start w:val="1"/>
      <w:numFmt w:val="bullet"/>
      <w:lvlText w:val="o"/>
      <w:lvlJc w:val="left"/>
      <w:pPr>
        <w:ind w:left="3600" w:hanging="360"/>
      </w:pPr>
      <w:rPr>
        <w:rFonts w:hint="default" w:ascii="Courier New" w:hAnsi="Courier New"/>
      </w:rPr>
    </w:lvl>
    <w:lvl w:ilvl="5" w:tplc="91D88F10">
      <w:start w:val="1"/>
      <w:numFmt w:val="bullet"/>
      <w:lvlText w:val=""/>
      <w:lvlJc w:val="left"/>
      <w:pPr>
        <w:ind w:left="4320" w:hanging="360"/>
      </w:pPr>
      <w:rPr>
        <w:rFonts w:hint="default" w:ascii="Wingdings" w:hAnsi="Wingdings"/>
      </w:rPr>
    </w:lvl>
    <w:lvl w:ilvl="6" w:tplc="049416A6">
      <w:start w:val="1"/>
      <w:numFmt w:val="bullet"/>
      <w:lvlText w:val=""/>
      <w:lvlJc w:val="left"/>
      <w:pPr>
        <w:ind w:left="5040" w:hanging="360"/>
      </w:pPr>
      <w:rPr>
        <w:rFonts w:hint="default" w:ascii="Symbol" w:hAnsi="Symbol"/>
      </w:rPr>
    </w:lvl>
    <w:lvl w:ilvl="7" w:tplc="4334B4F2">
      <w:start w:val="1"/>
      <w:numFmt w:val="bullet"/>
      <w:lvlText w:val="o"/>
      <w:lvlJc w:val="left"/>
      <w:pPr>
        <w:ind w:left="5760" w:hanging="360"/>
      </w:pPr>
      <w:rPr>
        <w:rFonts w:hint="default" w:ascii="Courier New" w:hAnsi="Courier New"/>
      </w:rPr>
    </w:lvl>
    <w:lvl w:ilvl="8" w:tplc="3FCE0DE8">
      <w:start w:val="1"/>
      <w:numFmt w:val="bullet"/>
      <w:lvlText w:val=""/>
      <w:lvlJc w:val="left"/>
      <w:pPr>
        <w:ind w:left="6480" w:hanging="360"/>
      </w:pPr>
      <w:rPr>
        <w:rFonts w:hint="default" w:ascii="Wingdings" w:hAnsi="Wingdings"/>
      </w:rPr>
    </w:lvl>
  </w:abstractNum>
  <w:abstractNum w:abstractNumId="12" w15:restartNumberingAfterBreak="0">
    <w:nsid w:val="2F7F1E85"/>
    <w:multiLevelType w:val="hybridMultilevel"/>
    <w:tmpl w:val="51DCD2FE"/>
    <w:lvl w:ilvl="0" w:tplc="04BC206A">
      <w:start w:val="1"/>
      <w:numFmt w:val="bullet"/>
      <w:lvlText w:val=""/>
      <w:lvlJc w:val="left"/>
      <w:pPr>
        <w:ind w:left="720" w:hanging="360"/>
      </w:pPr>
      <w:rPr>
        <w:rFonts w:hint="default" w:ascii="Symbol" w:hAnsi="Symbol"/>
      </w:rPr>
    </w:lvl>
    <w:lvl w:ilvl="1" w:tplc="E68638B4">
      <w:start w:val="1"/>
      <w:numFmt w:val="bullet"/>
      <w:lvlText w:val="o"/>
      <w:lvlJc w:val="left"/>
      <w:pPr>
        <w:ind w:left="1440" w:hanging="360"/>
      </w:pPr>
      <w:rPr>
        <w:rFonts w:hint="default" w:ascii="Courier New" w:hAnsi="Courier New"/>
      </w:rPr>
    </w:lvl>
    <w:lvl w:ilvl="2" w:tplc="9A509BA6">
      <w:start w:val="1"/>
      <w:numFmt w:val="bullet"/>
      <w:lvlText w:val=""/>
      <w:lvlJc w:val="left"/>
      <w:pPr>
        <w:ind w:left="2160" w:hanging="360"/>
      </w:pPr>
      <w:rPr>
        <w:rFonts w:hint="default" w:ascii="Wingdings" w:hAnsi="Wingdings"/>
      </w:rPr>
    </w:lvl>
    <w:lvl w:ilvl="3" w:tplc="B4048226">
      <w:start w:val="1"/>
      <w:numFmt w:val="bullet"/>
      <w:lvlText w:val=""/>
      <w:lvlJc w:val="left"/>
      <w:pPr>
        <w:ind w:left="2880" w:hanging="360"/>
      </w:pPr>
      <w:rPr>
        <w:rFonts w:hint="default" w:ascii="Symbol" w:hAnsi="Symbol"/>
      </w:rPr>
    </w:lvl>
    <w:lvl w:ilvl="4" w:tplc="523C1BA6">
      <w:start w:val="1"/>
      <w:numFmt w:val="bullet"/>
      <w:lvlText w:val="o"/>
      <w:lvlJc w:val="left"/>
      <w:pPr>
        <w:ind w:left="3600" w:hanging="360"/>
      </w:pPr>
      <w:rPr>
        <w:rFonts w:hint="default" w:ascii="Courier New" w:hAnsi="Courier New"/>
      </w:rPr>
    </w:lvl>
    <w:lvl w:ilvl="5" w:tplc="06E6F9E4">
      <w:start w:val="1"/>
      <w:numFmt w:val="bullet"/>
      <w:lvlText w:val=""/>
      <w:lvlJc w:val="left"/>
      <w:pPr>
        <w:ind w:left="4320" w:hanging="360"/>
      </w:pPr>
      <w:rPr>
        <w:rFonts w:hint="default" w:ascii="Wingdings" w:hAnsi="Wingdings"/>
      </w:rPr>
    </w:lvl>
    <w:lvl w:ilvl="6" w:tplc="6324C898">
      <w:start w:val="1"/>
      <w:numFmt w:val="bullet"/>
      <w:lvlText w:val=""/>
      <w:lvlJc w:val="left"/>
      <w:pPr>
        <w:ind w:left="5040" w:hanging="360"/>
      </w:pPr>
      <w:rPr>
        <w:rFonts w:hint="default" w:ascii="Symbol" w:hAnsi="Symbol"/>
      </w:rPr>
    </w:lvl>
    <w:lvl w:ilvl="7" w:tplc="F3D864D0">
      <w:start w:val="1"/>
      <w:numFmt w:val="bullet"/>
      <w:lvlText w:val="o"/>
      <w:lvlJc w:val="left"/>
      <w:pPr>
        <w:ind w:left="5760" w:hanging="360"/>
      </w:pPr>
      <w:rPr>
        <w:rFonts w:hint="default" w:ascii="Courier New" w:hAnsi="Courier New"/>
      </w:rPr>
    </w:lvl>
    <w:lvl w:ilvl="8" w:tplc="E92E179E">
      <w:start w:val="1"/>
      <w:numFmt w:val="bullet"/>
      <w:lvlText w:val=""/>
      <w:lvlJc w:val="left"/>
      <w:pPr>
        <w:ind w:left="6480" w:hanging="360"/>
      </w:pPr>
      <w:rPr>
        <w:rFonts w:hint="default" w:ascii="Wingdings" w:hAnsi="Wingdings"/>
      </w:rPr>
    </w:lvl>
  </w:abstractNum>
  <w:abstractNum w:abstractNumId="13" w15:restartNumberingAfterBreak="0">
    <w:nsid w:val="3042EE83"/>
    <w:multiLevelType w:val="hybridMultilevel"/>
    <w:tmpl w:val="E968E8A0"/>
    <w:lvl w:ilvl="0" w:tplc="F2F8B552">
      <w:start w:val="1"/>
      <w:numFmt w:val="bullet"/>
      <w:lvlText w:val=""/>
      <w:lvlJc w:val="left"/>
      <w:pPr>
        <w:ind w:left="720" w:hanging="360"/>
      </w:pPr>
      <w:rPr>
        <w:rFonts w:hint="default" w:ascii="Symbol" w:hAnsi="Symbol"/>
      </w:rPr>
    </w:lvl>
    <w:lvl w:ilvl="1" w:tplc="9492453A">
      <w:start w:val="1"/>
      <w:numFmt w:val="bullet"/>
      <w:lvlText w:val="o"/>
      <w:lvlJc w:val="left"/>
      <w:pPr>
        <w:ind w:left="1440" w:hanging="360"/>
      </w:pPr>
      <w:rPr>
        <w:rFonts w:hint="default" w:ascii="Courier New" w:hAnsi="Courier New"/>
      </w:rPr>
    </w:lvl>
    <w:lvl w:ilvl="2" w:tplc="4BD48BDC">
      <w:start w:val="1"/>
      <w:numFmt w:val="bullet"/>
      <w:lvlText w:val=""/>
      <w:lvlJc w:val="left"/>
      <w:pPr>
        <w:ind w:left="2160" w:hanging="360"/>
      </w:pPr>
      <w:rPr>
        <w:rFonts w:hint="default" w:ascii="Wingdings" w:hAnsi="Wingdings"/>
      </w:rPr>
    </w:lvl>
    <w:lvl w:ilvl="3" w:tplc="D87456F6">
      <w:start w:val="1"/>
      <w:numFmt w:val="bullet"/>
      <w:lvlText w:val=""/>
      <w:lvlJc w:val="left"/>
      <w:pPr>
        <w:ind w:left="2880" w:hanging="360"/>
      </w:pPr>
      <w:rPr>
        <w:rFonts w:hint="default" w:ascii="Symbol" w:hAnsi="Symbol"/>
      </w:rPr>
    </w:lvl>
    <w:lvl w:ilvl="4" w:tplc="883E25BE">
      <w:start w:val="1"/>
      <w:numFmt w:val="bullet"/>
      <w:lvlText w:val="o"/>
      <w:lvlJc w:val="left"/>
      <w:pPr>
        <w:ind w:left="3600" w:hanging="360"/>
      </w:pPr>
      <w:rPr>
        <w:rFonts w:hint="default" w:ascii="Courier New" w:hAnsi="Courier New"/>
      </w:rPr>
    </w:lvl>
    <w:lvl w:ilvl="5" w:tplc="35FA03C8">
      <w:start w:val="1"/>
      <w:numFmt w:val="bullet"/>
      <w:lvlText w:val=""/>
      <w:lvlJc w:val="left"/>
      <w:pPr>
        <w:ind w:left="4320" w:hanging="360"/>
      </w:pPr>
      <w:rPr>
        <w:rFonts w:hint="default" w:ascii="Wingdings" w:hAnsi="Wingdings"/>
      </w:rPr>
    </w:lvl>
    <w:lvl w:ilvl="6" w:tplc="59DE2BDA">
      <w:start w:val="1"/>
      <w:numFmt w:val="bullet"/>
      <w:lvlText w:val=""/>
      <w:lvlJc w:val="left"/>
      <w:pPr>
        <w:ind w:left="5040" w:hanging="360"/>
      </w:pPr>
      <w:rPr>
        <w:rFonts w:hint="default" w:ascii="Symbol" w:hAnsi="Symbol"/>
      </w:rPr>
    </w:lvl>
    <w:lvl w:ilvl="7" w:tplc="99889FAC">
      <w:start w:val="1"/>
      <w:numFmt w:val="bullet"/>
      <w:lvlText w:val="o"/>
      <w:lvlJc w:val="left"/>
      <w:pPr>
        <w:ind w:left="5760" w:hanging="360"/>
      </w:pPr>
      <w:rPr>
        <w:rFonts w:hint="default" w:ascii="Courier New" w:hAnsi="Courier New"/>
      </w:rPr>
    </w:lvl>
    <w:lvl w:ilvl="8" w:tplc="071CFB78">
      <w:start w:val="1"/>
      <w:numFmt w:val="bullet"/>
      <w:lvlText w:val=""/>
      <w:lvlJc w:val="left"/>
      <w:pPr>
        <w:ind w:left="6480" w:hanging="360"/>
      </w:pPr>
      <w:rPr>
        <w:rFonts w:hint="default" w:ascii="Wingdings" w:hAnsi="Wingdings"/>
      </w:rPr>
    </w:lvl>
  </w:abstractNum>
  <w:abstractNum w:abstractNumId="14" w15:restartNumberingAfterBreak="0">
    <w:nsid w:val="352D3FB3"/>
    <w:multiLevelType w:val="hybridMultilevel"/>
    <w:tmpl w:val="F50694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7015142"/>
    <w:multiLevelType w:val="hybridMultilevel"/>
    <w:tmpl w:val="3CA4B75C"/>
    <w:lvl w:ilvl="0" w:tplc="DD84B028">
      <w:start w:val="1"/>
      <w:numFmt w:val="bullet"/>
      <w:lvlText w:val=""/>
      <w:lvlJc w:val="left"/>
      <w:pPr>
        <w:ind w:left="1080" w:hanging="360"/>
      </w:pPr>
      <w:rPr>
        <w:rFonts w:ascii="Symbol" w:hAnsi="Symbol"/>
      </w:rPr>
    </w:lvl>
    <w:lvl w:ilvl="1" w:tplc="9A88BB0E">
      <w:start w:val="1"/>
      <w:numFmt w:val="bullet"/>
      <w:lvlText w:val=""/>
      <w:lvlJc w:val="left"/>
      <w:pPr>
        <w:ind w:left="1080" w:hanging="360"/>
      </w:pPr>
      <w:rPr>
        <w:rFonts w:ascii="Symbol" w:hAnsi="Symbol"/>
      </w:rPr>
    </w:lvl>
    <w:lvl w:ilvl="2" w:tplc="B17A3572">
      <w:start w:val="1"/>
      <w:numFmt w:val="bullet"/>
      <w:lvlText w:val=""/>
      <w:lvlJc w:val="left"/>
      <w:pPr>
        <w:ind w:left="1080" w:hanging="360"/>
      </w:pPr>
      <w:rPr>
        <w:rFonts w:ascii="Symbol" w:hAnsi="Symbol"/>
      </w:rPr>
    </w:lvl>
    <w:lvl w:ilvl="3" w:tplc="B02E40C0">
      <w:start w:val="1"/>
      <w:numFmt w:val="bullet"/>
      <w:lvlText w:val=""/>
      <w:lvlJc w:val="left"/>
      <w:pPr>
        <w:ind w:left="1080" w:hanging="360"/>
      </w:pPr>
      <w:rPr>
        <w:rFonts w:ascii="Symbol" w:hAnsi="Symbol"/>
      </w:rPr>
    </w:lvl>
    <w:lvl w:ilvl="4" w:tplc="73EA6A8C">
      <w:start w:val="1"/>
      <w:numFmt w:val="bullet"/>
      <w:lvlText w:val=""/>
      <w:lvlJc w:val="left"/>
      <w:pPr>
        <w:ind w:left="1080" w:hanging="360"/>
      </w:pPr>
      <w:rPr>
        <w:rFonts w:ascii="Symbol" w:hAnsi="Symbol"/>
      </w:rPr>
    </w:lvl>
    <w:lvl w:ilvl="5" w:tplc="02D29F38">
      <w:start w:val="1"/>
      <w:numFmt w:val="bullet"/>
      <w:lvlText w:val=""/>
      <w:lvlJc w:val="left"/>
      <w:pPr>
        <w:ind w:left="1080" w:hanging="360"/>
      </w:pPr>
      <w:rPr>
        <w:rFonts w:ascii="Symbol" w:hAnsi="Symbol"/>
      </w:rPr>
    </w:lvl>
    <w:lvl w:ilvl="6" w:tplc="BDBEA7A2">
      <w:start w:val="1"/>
      <w:numFmt w:val="bullet"/>
      <w:lvlText w:val=""/>
      <w:lvlJc w:val="left"/>
      <w:pPr>
        <w:ind w:left="1080" w:hanging="360"/>
      </w:pPr>
      <w:rPr>
        <w:rFonts w:ascii="Symbol" w:hAnsi="Symbol"/>
      </w:rPr>
    </w:lvl>
    <w:lvl w:ilvl="7" w:tplc="74BA6DF2">
      <w:start w:val="1"/>
      <w:numFmt w:val="bullet"/>
      <w:lvlText w:val=""/>
      <w:lvlJc w:val="left"/>
      <w:pPr>
        <w:ind w:left="1080" w:hanging="360"/>
      </w:pPr>
      <w:rPr>
        <w:rFonts w:ascii="Symbol" w:hAnsi="Symbol"/>
      </w:rPr>
    </w:lvl>
    <w:lvl w:ilvl="8" w:tplc="5C5837FE">
      <w:start w:val="1"/>
      <w:numFmt w:val="bullet"/>
      <w:lvlText w:val=""/>
      <w:lvlJc w:val="left"/>
      <w:pPr>
        <w:ind w:left="1080" w:hanging="360"/>
      </w:pPr>
      <w:rPr>
        <w:rFonts w:ascii="Symbol" w:hAnsi="Symbol"/>
      </w:rPr>
    </w:lvl>
  </w:abstractNum>
  <w:abstractNum w:abstractNumId="16" w15:restartNumberingAfterBreak="0">
    <w:nsid w:val="3BBC5F32"/>
    <w:multiLevelType w:val="hybridMultilevel"/>
    <w:tmpl w:val="A46AF588"/>
    <w:lvl w:ilvl="0" w:tplc="03284D6E">
      <w:start w:val="1"/>
      <w:numFmt w:val="bullet"/>
      <w:lvlText w:val=""/>
      <w:lvlJc w:val="left"/>
      <w:pPr>
        <w:ind w:left="1080" w:hanging="360"/>
      </w:pPr>
      <w:rPr>
        <w:rFonts w:ascii="Symbol" w:hAnsi="Symbol"/>
      </w:rPr>
    </w:lvl>
    <w:lvl w:ilvl="1" w:tplc="EEFA77C6">
      <w:start w:val="1"/>
      <w:numFmt w:val="bullet"/>
      <w:lvlText w:val=""/>
      <w:lvlJc w:val="left"/>
      <w:pPr>
        <w:ind w:left="1080" w:hanging="360"/>
      </w:pPr>
      <w:rPr>
        <w:rFonts w:ascii="Symbol" w:hAnsi="Symbol"/>
      </w:rPr>
    </w:lvl>
    <w:lvl w:ilvl="2" w:tplc="8080503C">
      <w:start w:val="1"/>
      <w:numFmt w:val="bullet"/>
      <w:lvlText w:val=""/>
      <w:lvlJc w:val="left"/>
      <w:pPr>
        <w:ind w:left="1080" w:hanging="360"/>
      </w:pPr>
      <w:rPr>
        <w:rFonts w:ascii="Symbol" w:hAnsi="Symbol"/>
      </w:rPr>
    </w:lvl>
    <w:lvl w:ilvl="3" w:tplc="6F9067AE">
      <w:start w:val="1"/>
      <w:numFmt w:val="bullet"/>
      <w:lvlText w:val=""/>
      <w:lvlJc w:val="left"/>
      <w:pPr>
        <w:ind w:left="1080" w:hanging="360"/>
      </w:pPr>
      <w:rPr>
        <w:rFonts w:ascii="Symbol" w:hAnsi="Symbol"/>
      </w:rPr>
    </w:lvl>
    <w:lvl w:ilvl="4" w:tplc="F5D82B54">
      <w:start w:val="1"/>
      <w:numFmt w:val="bullet"/>
      <w:lvlText w:val=""/>
      <w:lvlJc w:val="left"/>
      <w:pPr>
        <w:ind w:left="1080" w:hanging="360"/>
      </w:pPr>
      <w:rPr>
        <w:rFonts w:ascii="Symbol" w:hAnsi="Symbol"/>
      </w:rPr>
    </w:lvl>
    <w:lvl w:ilvl="5" w:tplc="AC748190">
      <w:start w:val="1"/>
      <w:numFmt w:val="bullet"/>
      <w:lvlText w:val=""/>
      <w:lvlJc w:val="left"/>
      <w:pPr>
        <w:ind w:left="1080" w:hanging="360"/>
      </w:pPr>
      <w:rPr>
        <w:rFonts w:ascii="Symbol" w:hAnsi="Symbol"/>
      </w:rPr>
    </w:lvl>
    <w:lvl w:ilvl="6" w:tplc="FD36A65C">
      <w:start w:val="1"/>
      <w:numFmt w:val="bullet"/>
      <w:lvlText w:val=""/>
      <w:lvlJc w:val="left"/>
      <w:pPr>
        <w:ind w:left="1080" w:hanging="360"/>
      </w:pPr>
      <w:rPr>
        <w:rFonts w:ascii="Symbol" w:hAnsi="Symbol"/>
      </w:rPr>
    </w:lvl>
    <w:lvl w:ilvl="7" w:tplc="9800AE7E">
      <w:start w:val="1"/>
      <w:numFmt w:val="bullet"/>
      <w:lvlText w:val=""/>
      <w:lvlJc w:val="left"/>
      <w:pPr>
        <w:ind w:left="1080" w:hanging="360"/>
      </w:pPr>
      <w:rPr>
        <w:rFonts w:ascii="Symbol" w:hAnsi="Symbol"/>
      </w:rPr>
    </w:lvl>
    <w:lvl w:ilvl="8" w:tplc="877C12A2">
      <w:start w:val="1"/>
      <w:numFmt w:val="bullet"/>
      <w:lvlText w:val=""/>
      <w:lvlJc w:val="left"/>
      <w:pPr>
        <w:ind w:left="1080" w:hanging="360"/>
      </w:pPr>
      <w:rPr>
        <w:rFonts w:ascii="Symbol" w:hAnsi="Symbol"/>
      </w:rPr>
    </w:lvl>
  </w:abstractNum>
  <w:abstractNum w:abstractNumId="17" w15:restartNumberingAfterBreak="0">
    <w:nsid w:val="41FE690E"/>
    <w:multiLevelType w:val="hybridMultilevel"/>
    <w:tmpl w:val="FDCAF8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90C060C"/>
    <w:multiLevelType w:val="multilevel"/>
    <w:tmpl w:val="545A64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DA3FE2"/>
    <w:multiLevelType w:val="hybridMultilevel"/>
    <w:tmpl w:val="EEA863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CD0FC2"/>
    <w:multiLevelType w:val="hybridMultilevel"/>
    <w:tmpl w:val="1B3634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69968FC"/>
    <w:multiLevelType w:val="hybridMultilevel"/>
    <w:tmpl w:val="A2D2CE42"/>
    <w:lvl w:ilvl="0" w:tplc="474A5742">
      <w:start w:val="1"/>
      <w:numFmt w:val="decimal"/>
      <w:lvlText w:val="%1)"/>
      <w:lvlJc w:val="left"/>
      <w:pPr>
        <w:ind w:left="720" w:hanging="360"/>
      </w:pPr>
      <w:rPr>
        <w:rFonts w:ascii="Times New Roman" w:hAnsi="Times New Roman" w:eastAsia="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9BA0E50"/>
    <w:multiLevelType w:val="hybridMultilevel"/>
    <w:tmpl w:val="FEB27D7C"/>
    <w:lvl w:ilvl="0" w:tplc="9576346C">
      <w:start w:val="1"/>
      <w:numFmt w:val="bullet"/>
      <w:lvlText w:val=""/>
      <w:lvlJc w:val="left"/>
      <w:pPr>
        <w:ind w:left="720" w:hanging="360"/>
      </w:pPr>
      <w:rPr>
        <w:rFonts w:hint="default" w:ascii="Symbol" w:hAnsi="Symbol"/>
      </w:rPr>
    </w:lvl>
    <w:lvl w:ilvl="1" w:tplc="7514DB9E">
      <w:start w:val="1"/>
      <w:numFmt w:val="bullet"/>
      <w:lvlText w:val="o"/>
      <w:lvlJc w:val="left"/>
      <w:pPr>
        <w:ind w:left="1440" w:hanging="360"/>
      </w:pPr>
      <w:rPr>
        <w:rFonts w:hint="default" w:ascii="Courier New" w:hAnsi="Courier New"/>
      </w:rPr>
    </w:lvl>
    <w:lvl w:ilvl="2" w:tplc="F326A5AA">
      <w:start w:val="1"/>
      <w:numFmt w:val="bullet"/>
      <w:lvlText w:val=""/>
      <w:lvlJc w:val="left"/>
      <w:pPr>
        <w:ind w:left="2160" w:hanging="360"/>
      </w:pPr>
      <w:rPr>
        <w:rFonts w:hint="default" w:ascii="Wingdings" w:hAnsi="Wingdings"/>
      </w:rPr>
    </w:lvl>
    <w:lvl w:ilvl="3" w:tplc="12268200">
      <w:start w:val="1"/>
      <w:numFmt w:val="bullet"/>
      <w:lvlText w:val=""/>
      <w:lvlJc w:val="left"/>
      <w:pPr>
        <w:ind w:left="2880" w:hanging="360"/>
      </w:pPr>
      <w:rPr>
        <w:rFonts w:hint="default" w:ascii="Symbol" w:hAnsi="Symbol"/>
      </w:rPr>
    </w:lvl>
    <w:lvl w:ilvl="4" w:tplc="C3ECCEB4">
      <w:start w:val="1"/>
      <w:numFmt w:val="bullet"/>
      <w:lvlText w:val="o"/>
      <w:lvlJc w:val="left"/>
      <w:pPr>
        <w:ind w:left="3600" w:hanging="360"/>
      </w:pPr>
      <w:rPr>
        <w:rFonts w:hint="default" w:ascii="Courier New" w:hAnsi="Courier New"/>
      </w:rPr>
    </w:lvl>
    <w:lvl w:ilvl="5" w:tplc="71DA2052">
      <w:start w:val="1"/>
      <w:numFmt w:val="bullet"/>
      <w:lvlText w:val=""/>
      <w:lvlJc w:val="left"/>
      <w:pPr>
        <w:ind w:left="4320" w:hanging="360"/>
      </w:pPr>
      <w:rPr>
        <w:rFonts w:hint="default" w:ascii="Wingdings" w:hAnsi="Wingdings"/>
      </w:rPr>
    </w:lvl>
    <w:lvl w:ilvl="6" w:tplc="676C233E">
      <w:start w:val="1"/>
      <w:numFmt w:val="bullet"/>
      <w:lvlText w:val=""/>
      <w:lvlJc w:val="left"/>
      <w:pPr>
        <w:ind w:left="5040" w:hanging="360"/>
      </w:pPr>
      <w:rPr>
        <w:rFonts w:hint="default" w:ascii="Symbol" w:hAnsi="Symbol"/>
      </w:rPr>
    </w:lvl>
    <w:lvl w:ilvl="7" w:tplc="4D763CA8">
      <w:start w:val="1"/>
      <w:numFmt w:val="bullet"/>
      <w:lvlText w:val="o"/>
      <w:lvlJc w:val="left"/>
      <w:pPr>
        <w:ind w:left="5760" w:hanging="360"/>
      </w:pPr>
      <w:rPr>
        <w:rFonts w:hint="default" w:ascii="Courier New" w:hAnsi="Courier New"/>
      </w:rPr>
    </w:lvl>
    <w:lvl w:ilvl="8" w:tplc="6E7C2100">
      <w:start w:val="1"/>
      <w:numFmt w:val="bullet"/>
      <w:lvlText w:val=""/>
      <w:lvlJc w:val="left"/>
      <w:pPr>
        <w:ind w:left="6480" w:hanging="360"/>
      </w:pPr>
      <w:rPr>
        <w:rFonts w:hint="default" w:ascii="Wingdings" w:hAnsi="Wingdings"/>
      </w:rPr>
    </w:lvl>
  </w:abstractNum>
  <w:abstractNum w:abstractNumId="25" w15:restartNumberingAfterBreak="0">
    <w:nsid w:val="5B3F50ED"/>
    <w:multiLevelType w:val="hybridMultilevel"/>
    <w:tmpl w:val="42225F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8B7282"/>
    <w:multiLevelType w:val="multilevel"/>
    <w:tmpl w:val="7EFE62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08C0771"/>
    <w:multiLevelType w:val="hybridMultilevel"/>
    <w:tmpl w:val="5D96A298"/>
    <w:lvl w:ilvl="0" w:tplc="3C888514">
      <w:start w:val="1"/>
      <w:numFmt w:val="bullet"/>
      <w:lvlText w:val=""/>
      <w:lvlJc w:val="left"/>
      <w:pPr>
        <w:ind w:left="1080" w:hanging="360"/>
      </w:pPr>
      <w:rPr>
        <w:rFonts w:ascii="Symbol" w:hAnsi="Symbol"/>
      </w:rPr>
    </w:lvl>
    <w:lvl w:ilvl="1" w:tplc="C6AC5902">
      <w:start w:val="1"/>
      <w:numFmt w:val="bullet"/>
      <w:lvlText w:val=""/>
      <w:lvlJc w:val="left"/>
      <w:pPr>
        <w:ind w:left="1080" w:hanging="360"/>
      </w:pPr>
      <w:rPr>
        <w:rFonts w:ascii="Symbol" w:hAnsi="Symbol"/>
      </w:rPr>
    </w:lvl>
    <w:lvl w:ilvl="2" w:tplc="FB382756">
      <w:start w:val="1"/>
      <w:numFmt w:val="bullet"/>
      <w:lvlText w:val=""/>
      <w:lvlJc w:val="left"/>
      <w:pPr>
        <w:ind w:left="1080" w:hanging="360"/>
      </w:pPr>
      <w:rPr>
        <w:rFonts w:ascii="Symbol" w:hAnsi="Symbol"/>
      </w:rPr>
    </w:lvl>
    <w:lvl w:ilvl="3" w:tplc="6A140DD8">
      <w:start w:val="1"/>
      <w:numFmt w:val="bullet"/>
      <w:lvlText w:val=""/>
      <w:lvlJc w:val="left"/>
      <w:pPr>
        <w:ind w:left="1080" w:hanging="360"/>
      </w:pPr>
      <w:rPr>
        <w:rFonts w:ascii="Symbol" w:hAnsi="Symbol"/>
      </w:rPr>
    </w:lvl>
    <w:lvl w:ilvl="4" w:tplc="7C60D648">
      <w:start w:val="1"/>
      <w:numFmt w:val="bullet"/>
      <w:lvlText w:val=""/>
      <w:lvlJc w:val="left"/>
      <w:pPr>
        <w:ind w:left="1080" w:hanging="360"/>
      </w:pPr>
      <w:rPr>
        <w:rFonts w:ascii="Symbol" w:hAnsi="Symbol"/>
      </w:rPr>
    </w:lvl>
    <w:lvl w:ilvl="5" w:tplc="23328E9C">
      <w:start w:val="1"/>
      <w:numFmt w:val="bullet"/>
      <w:lvlText w:val=""/>
      <w:lvlJc w:val="left"/>
      <w:pPr>
        <w:ind w:left="1080" w:hanging="360"/>
      </w:pPr>
      <w:rPr>
        <w:rFonts w:ascii="Symbol" w:hAnsi="Symbol"/>
      </w:rPr>
    </w:lvl>
    <w:lvl w:ilvl="6" w:tplc="764E1570">
      <w:start w:val="1"/>
      <w:numFmt w:val="bullet"/>
      <w:lvlText w:val=""/>
      <w:lvlJc w:val="left"/>
      <w:pPr>
        <w:ind w:left="1080" w:hanging="360"/>
      </w:pPr>
      <w:rPr>
        <w:rFonts w:ascii="Symbol" w:hAnsi="Symbol"/>
      </w:rPr>
    </w:lvl>
    <w:lvl w:ilvl="7" w:tplc="E0D2709E">
      <w:start w:val="1"/>
      <w:numFmt w:val="bullet"/>
      <w:lvlText w:val=""/>
      <w:lvlJc w:val="left"/>
      <w:pPr>
        <w:ind w:left="1080" w:hanging="360"/>
      </w:pPr>
      <w:rPr>
        <w:rFonts w:ascii="Symbol" w:hAnsi="Symbol"/>
      </w:rPr>
    </w:lvl>
    <w:lvl w:ilvl="8" w:tplc="E75A26F0">
      <w:start w:val="1"/>
      <w:numFmt w:val="bullet"/>
      <w:lvlText w:val=""/>
      <w:lvlJc w:val="left"/>
      <w:pPr>
        <w:ind w:left="1080" w:hanging="360"/>
      </w:pPr>
      <w:rPr>
        <w:rFonts w:ascii="Symbol" w:hAnsi="Symbol"/>
      </w:rPr>
    </w:lvl>
  </w:abstractNum>
  <w:abstractNum w:abstractNumId="29" w15:restartNumberingAfterBreak="0">
    <w:nsid w:val="72092262"/>
    <w:multiLevelType w:val="hybridMultilevel"/>
    <w:tmpl w:val="2FFC55D8"/>
    <w:lvl w:ilvl="0" w:tplc="FFFFFFFF">
      <w:start w:val="2"/>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0" w15:restartNumberingAfterBreak="0">
    <w:nsid w:val="758F451F"/>
    <w:multiLevelType w:val="hybridMultilevel"/>
    <w:tmpl w:val="C3F8910A"/>
    <w:lvl w:ilvl="0" w:tplc="32CAC310">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759F88E1"/>
    <w:multiLevelType w:val="hybridMultilevel"/>
    <w:tmpl w:val="8D7E7BA8"/>
    <w:lvl w:ilvl="0" w:tplc="68BA033A">
      <w:start w:val="1"/>
      <w:numFmt w:val="bullet"/>
      <w:lvlText w:val=""/>
      <w:lvlJc w:val="left"/>
      <w:pPr>
        <w:ind w:left="720" w:hanging="360"/>
      </w:pPr>
      <w:rPr>
        <w:rFonts w:hint="default" w:ascii="Symbol" w:hAnsi="Symbol"/>
      </w:rPr>
    </w:lvl>
    <w:lvl w:ilvl="1" w:tplc="17F2EBEA">
      <w:start w:val="1"/>
      <w:numFmt w:val="bullet"/>
      <w:lvlText w:val="o"/>
      <w:lvlJc w:val="left"/>
      <w:pPr>
        <w:ind w:left="1440" w:hanging="360"/>
      </w:pPr>
      <w:rPr>
        <w:rFonts w:hint="default" w:ascii="Courier New" w:hAnsi="Courier New"/>
      </w:rPr>
    </w:lvl>
    <w:lvl w:ilvl="2" w:tplc="0902E7B6">
      <w:start w:val="1"/>
      <w:numFmt w:val="bullet"/>
      <w:lvlText w:val=""/>
      <w:lvlJc w:val="left"/>
      <w:pPr>
        <w:ind w:left="2160" w:hanging="360"/>
      </w:pPr>
      <w:rPr>
        <w:rFonts w:hint="default" w:ascii="Wingdings" w:hAnsi="Wingdings"/>
      </w:rPr>
    </w:lvl>
    <w:lvl w:ilvl="3" w:tplc="F3E42762">
      <w:start w:val="1"/>
      <w:numFmt w:val="bullet"/>
      <w:lvlText w:val=""/>
      <w:lvlJc w:val="left"/>
      <w:pPr>
        <w:ind w:left="2880" w:hanging="360"/>
      </w:pPr>
      <w:rPr>
        <w:rFonts w:hint="default" w:ascii="Symbol" w:hAnsi="Symbol"/>
      </w:rPr>
    </w:lvl>
    <w:lvl w:ilvl="4" w:tplc="650E6610">
      <w:start w:val="1"/>
      <w:numFmt w:val="bullet"/>
      <w:lvlText w:val="o"/>
      <w:lvlJc w:val="left"/>
      <w:pPr>
        <w:ind w:left="3600" w:hanging="360"/>
      </w:pPr>
      <w:rPr>
        <w:rFonts w:hint="default" w:ascii="Courier New" w:hAnsi="Courier New"/>
      </w:rPr>
    </w:lvl>
    <w:lvl w:ilvl="5" w:tplc="E36C2662">
      <w:start w:val="1"/>
      <w:numFmt w:val="bullet"/>
      <w:lvlText w:val=""/>
      <w:lvlJc w:val="left"/>
      <w:pPr>
        <w:ind w:left="4320" w:hanging="360"/>
      </w:pPr>
      <w:rPr>
        <w:rFonts w:hint="default" w:ascii="Wingdings" w:hAnsi="Wingdings"/>
      </w:rPr>
    </w:lvl>
    <w:lvl w:ilvl="6" w:tplc="E5385C76">
      <w:start w:val="1"/>
      <w:numFmt w:val="bullet"/>
      <w:lvlText w:val=""/>
      <w:lvlJc w:val="left"/>
      <w:pPr>
        <w:ind w:left="5040" w:hanging="360"/>
      </w:pPr>
      <w:rPr>
        <w:rFonts w:hint="default" w:ascii="Symbol" w:hAnsi="Symbol"/>
      </w:rPr>
    </w:lvl>
    <w:lvl w:ilvl="7" w:tplc="76BC8A54">
      <w:start w:val="1"/>
      <w:numFmt w:val="bullet"/>
      <w:lvlText w:val="o"/>
      <w:lvlJc w:val="left"/>
      <w:pPr>
        <w:ind w:left="5760" w:hanging="360"/>
      </w:pPr>
      <w:rPr>
        <w:rFonts w:hint="default" w:ascii="Courier New" w:hAnsi="Courier New"/>
      </w:rPr>
    </w:lvl>
    <w:lvl w:ilvl="8" w:tplc="60CCD45E">
      <w:start w:val="1"/>
      <w:numFmt w:val="bullet"/>
      <w:lvlText w:val=""/>
      <w:lvlJc w:val="left"/>
      <w:pPr>
        <w:ind w:left="6480" w:hanging="360"/>
      </w:pPr>
      <w:rPr>
        <w:rFonts w:hint="default" w:ascii="Wingdings" w:hAnsi="Wingdings"/>
      </w:rPr>
    </w:lvl>
  </w:abstractNum>
  <w:abstractNum w:abstractNumId="32" w15:restartNumberingAfterBreak="0">
    <w:nsid w:val="7F5C4398"/>
    <w:multiLevelType w:val="hybridMultilevel"/>
    <w:tmpl w:val="BC9C3B38"/>
    <w:lvl w:ilvl="0" w:tplc="5336C7FC">
      <w:start w:val="1"/>
      <w:numFmt w:val="bullet"/>
      <w:lvlText w:val=""/>
      <w:lvlJc w:val="left"/>
      <w:pPr>
        <w:ind w:left="1080" w:hanging="360"/>
      </w:pPr>
      <w:rPr>
        <w:rFonts w:ascii="Symbol" w:hAnsi="Symbol"/>
      </w:rPr>
    </w:lvl>
    <w:lvl w:ilvl="1" w:tplc="9C40BB40">
      <w:start w:val="1"/>
      <w:numFmt w:val="bullet"/>
      <w:lvlText w:val=""/>
      <w:lvlJc w:val="left"/>
      <w:pPr>
        <w:ind w:left="1080" w:hanging="360"/>
      </w:pPr>
      <w:rPr>
        <w:rFonts w:ascii="Symbol" w:hAnsi="Symbol"/>
      </w:rPr>
    </w:lvl>
    <w:lvl w:ilvl="2" w:tplc="32DEE236">
      <w:start w:val="1"/>
      <w:numFmt w:val="bullet"/>
      <w:lvlText w:val=""/>
      <w:lvlJc w:val="left"/>
      <w:pPr>
        <w:ind w:left="1080" w:hanging="360"/>
      </w:pPr>
      <w:rPr>
        <w:rFonts w:ascii="Symbol" w:hAnsi="Symbol"/>
      </w:rPr>
    </w:lvl>
    <w:lvl w:ilvl="3" w:tplc="E4DA3CE8">
      <w:start w:val="1"/>
      <w:numFmt w:val="bullet"/>
      <w:lvlText w:val=""/>
      <w:lvlJc w:val="left"/>
      <w:pPr>
        <w:ind w:left="1080" w:hanging="360"/>
      </w:pPr>
      <w:rPr>
        <w:rFonts w:ascii="Symbol" w:hAnsi="Symbol"/>
      </w:rPr>
    </w:lvl>
    <w:lvl w:ilvl="4" w:tplc="036A4F54">
      <w:start w:val="1"/>
      <w:numFmt w:val="bullet"/>
      <w:lvlText w:val=""/>
      <w:lvlJc w:val="left"/>
      <w:pPr>
        <w:ind w:left="1080" w:hanging="360"/>
      </w:pPr>
      <w:rPr>
        <w:rFonts w:ascii="Symbol" w:hAnsi="Symbol"/>
      </w:rPr>
    </w:lvl>
    <w:lvl w:ilvl="5" w:tplc="C67C3418">
      <w:start w:val="1"/>
      <w:numFmt w:val="bullet"/>
      <w:lvlText w:val=""/>
      <w:lvlJc w:val="left"/>
      <w:pPr>
        <w:ind w:left="1080" w:hanging="360"/>
      </w:pPr>
      <w:rPr>
        <w:rFonts w:ascii="Symbol" w:hAnsi="Symbol"/>
      </w:rPr>
    </w:lvl>
    <w:lvl w:ilvl="6" w:tplc="E74000DA">
      <w:start w:val="1"/>
      <w:numFmt w:val="bullet"/>
      <w:lvlText w:val=""/>
      <w:lvlJc w:val="left"/>
      <w:pPr>
        <w:ind w:left="1080" w:hanging="360"/>
      </w:pPr>
      <w:rPr>
        <w:rFonts w:ascii="Symbol" w:hAnsi="Symbol"/>
      </w:rPr>
    </w:lvl>
    <w:lvl w:ilvl="7" w:tplc="2A5A4038">
      <w:start w:val="1"/>
      <w:numFmt w:val="bullet"/>
      <w:lvlText w:val=""/>
      <w:lvlJc w:val="left"/>
      <w:pPr>
        <w:ind w:left="1080" w:hanging="360"/>
      </w:pPr>
      <w:rPr>
        <w:rFonts w:ascii="Symbol" w:hAnsi="Symbol"/>
      </w:rPr>
    </w:lvl>
    <w:lvl w:ilvl="8" w:tplc="1E423980">
      <w:start w:val="1"/>
      <w:numFmt w:val="bullet"/>
      <w:lvlText w:val=""/>
      <w:lvlJc w:val="left"/>
      <w:pPr>
        <w:ind w:left="1080" w:hanging="360"/>
      </w:pPr>
      <w:rPr>
        <w:rFonts w:ascii="Symbol" w:hAnsi="Symbol"/>
      </w:rPr>
    </w:lvl>
  </w:abstractNum>
  <w:num w:numId="1" w16cid:durableId="296379834">
    <w:abstractNumId w:val="13"/>
  </w:num>
  <w:num w:numId="2" w16cid:durableId="1398357741">
    <w:abstractNumId w:val="21"/>
  </w:num>
  <w:num w:numId="3" w16cid:durableId="1740324110">
    <w:abstractNumId w:val="0"/>
  </w:num>
  <w:num w:numId="4" w16cid:durableId="10449906">
    <w:abstractNumId w:val="22"/>
  </w:num>
  <w:num w:numId="5" w16cid:durableId="309868105">
    <w:abstractNumId w:val="26"/>
  </w:num>
  <w:num w:numId="6" w16cid:durableId="1587299573">
    <w:abstractNumId w:val="7"/>
  </w:num>
  <w:num w:numId="7" w16cid:durableId="31273023">
    <w:abstractNumId w:val="30"/>
  </w:num>
  <w:num w:numId="8" w16cid:durableId="1424837568">
    <w:abstractNumId w:val="2"/>
  </w:num>
  <w:num w:numId="9" w16cid:durableId="88813761">
    <w:abstractNumId w:val="27"/>
  </w:num>
  <w:num w:numId="10" w16cid:durableId="1078401049">
    <w:abstractNumId w:val="18"/>
  </w:num>
  <w:num w:numId="11" w16cid:durableId="1914780665">
    <w:abstractNumId w:val="19"/>
  </w:num>
  <w:num w:numId="12" w16cid:durableId="1448113647">
    <w:abstractNumId w:val="25"/>
  </w:num>
  <w:num w:numId="13" w16cid:durableId="503936311">
    <w:abstractNumId w:val="20"/>
  </w:num>
  <w:num w:numId="14" w16cid:durableId="403527792">
    <w:abstractNumId w:val="14"/>
  </w:num>
  <w:num w:numId="15" w16cid:durableId="1498880369">
    <w:abstractNumId w:val="23"/>
  </w:num>
  <w:num w:numId="16" w16cid:durableId="1767189961">
    <w:abstractNumId w:val="17"/>
  </w:num>
  <w:num w:numId="17" w16cid:durableId="1481380464">
    <w:abstractNumId w:val="3"/>
  </w:num>
  <w:num w:numId="18" w16cid:durableId="243729351">
    <w:abstractNumId w:val="29"/>
  </w:num>
  <w:num w:numId="19" w16cid:durableId="1496451955">
    <w:abstractNumId w:val="1"/>
  </w:num>
  <w:num w:numId="20" w16cid:durableId="529270961">
    <w:abstractNumId w:val="4"/>
  </w:num>
  <w:num w:numId="21" w16cid:durableId="465315158">
    <w:abstractNumId w:val="11"/>
  </w:num>
  <w:num w:numId="22" w16cid:durableId="742683247">
    <w:abstractNumId w:val="12"/>
  </w:num>
  <w:num w:numId="23" w16cid:durableId="1244293310">
    <w:abstractNumId w:val="9"/>
  </w:num>
  <w:num w:numId="24" w16cid:durableId="1227649148">
    <w:abstractNumId w:val="31"/>
  </w:num>
  <w:num w:numId="25" w16cid:durableId="1117137714">
    <w:abstractNumId w:val="6"/>
  </w:num>
  <w:num w:numId="26" w16cid:durableId="803235775">
    <w:abstractNumId w:val="24"/>
  </w:num>
  <w:num w:numId="27" w16cid:durableId="907417731">
    <w:abstractNumId w:val="5"/>
  </w:num>
  <w:num w:numId="28" w16cid:durableId="817723634">
    <w:abstractNumId w:val="10"/>
  </w:num>
  <w:num w:numId="29" w16cid:durableId="1032995080">
    <w:abstractNumId w:val="15"/>
  </w:num>
  <w:num w:numId="30" w16cid:durableId="532812378">
    <w:abstractNumId w:val="32"/>
  </w:num>
  <w:num w:numId="31" w16cid:durableId="77409220">
    <w:abstractNumId w:val="8"/>
  </w:num>
  <w:num w:numId="32" w16cid:durableId="710037615">
    <w:abstractNumId w:val="16"/>
  </w:num>
  <w:num w:numId="33" w16cid:durableId="552547159">
    <w:abstractNumId w:val="28"/>
  </w:num>
</w:numbering>
</file>

<file path=word/people.xml><?xml version="1.0" encoding="utf-8"?>
<w15:people xmlns:mc="http://schemas.openxmlformats.org/markup-compatibility/2006" xmlns:w15="http://schemas.microsoft.com/office/word/2012/wordml" mc:Ignorable="w15">
  <w15:person w15:author="Johanna Maria Kosk - JUSTDIGI">
    <w15:presenceInfo w15:providerId="AD" w15:userId="S::johanna.kosk@justdigi.ee::f9f517bd-c3dc-4ed7-93b7-35e515b09de5"/>
  </w15:person>
  <w15:person w15:author="Birgit Hermann - JUSTDIGI">
    <w15:presenceInfo w15:providerId="AD" w15:userId="S::birgit.hermann@justdigi.ee::12975080-074a-4b35-97f1-9ed66718a891"/>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F2"/>
    <w:rsid w:val="00000141"/>
    <w:rsid w:val="00002310"/>
    <w:rsid w:val="0000391D"/>
    <w:rsid w:val="0000486C"/>
    <w:rsid w:val="00004FBB"/>
    <w:rsid w:val="000059FB"/>
    <w:rsid w:val="00007961"/>
    <w:rsid w:val="00013312"/>
    <w:rsid w:val="00015BD4"/>
    <w:rsid w:val="00022CB4"/>
    <w:rsid w:val="000235B8"/>
    <w:rsid w:val="000317A0"/>
    <w:rsid w:val="00031F07"/>
    <w:rsid w:val="00032FB4"/>
    <w:rsid w:val="00033677"/>
    <w:rsid w:val="0003775F"/>
    <w:rsid w:val="0004096A"/>
    <w:rsid w:val="000433E1"/>
    <w:rsid w:val="00047BCC"/>
    <w:rsid w:val="000535DF"/>
    <w:rsid w:val="000629D6"/>
    <w:rsid w:val="00065A03"/>
    <w:rsid w:val="00066D34"/>
    <w:rsid w:val="0006731A"/>
    <w:rsid w:val="00067592"/>
    <w:rsid w:val="000719FC"/>
    <w:rsid w:val="00075649"/>
    <w:rsid w:val="00077A98"/>
    <w:rsid w:val="00077BE2"/>
    <w:rsid w:val="00086B14"/>
    <w:rsid w:val="00087501"/>
    <w:rsid w:val="00090578"/>
    <w:rsid w:val="00091FFB"/>
    <w:rsid w:val="000949CB"/>
    <w:rsid w:val="00095B00"/>
    <w:rsid w:val="000A2A8A"/>
    <w:rsid w:val="000A4A3C"/>
    <w:rsid w:val="000B2195"/>
    <w:rsid w:val="000B238F"/>
    <w:rsid w:val="000B3737"/>
    <w:rsid w:val="000B45A8"/>
    <w:rsid w:val="000B5A16"/>
    <w:rsid w:val="000C2E04"/>
    <w:rsid w:val="000C3911"/>
    <w:rsid w:val="000D061A"/>
    <w:rsid w:val="000D2006"/>
    <w:rsid w:val="000D240A"/>
    <w:rsid w:val="000D2C07"/>
    <w:rsid w:val="000D2F2C"/>
    <w:rsid w:val="000D4747"/>
    <w:rsid w:val="000D4BAE"/>
    <w:rsid w:val="000D4CD4"/>
    <w:rsid w:val="000D6313"/>
    <w:rsid w:val="000D7C84"/>
    <w:rsid w:val="000E1B70"/>
    <w:rsid w:val="000E531C"/>
    <w:rsid w:val="000E5B3B"/>
    <w:rsid w:val="000E6A37"/>
    <w:rsid w:val="000E6A49"/>
    <w:rsid w:val="000E991E"/>
    <w:rsid w:val="000F03C2"/>
    <w:rsid w:val="000F749A"/>
    <w:rsid w:val="00101231"/>
    <w:rsid w:val="00105921"/>
    <w:rsid w:val="0010640D"/>
    <w:rsid w:val="001102DF"/>
    <w:rsid w:val="0011149B"/>
    <w:rsid w:val="00115225"/>
    <w:rsid w:val="0011663E"/>
    <w:rsid w:val="00117711"/>
    <w:rsid w:val="00117F4A"/>
    <w:rsid w:val="00121F9B"/>
    <w:rsid w:val="00123FBF"/>
    <w:rsid w:val="00124138"/>
    <w:rsid w:val="001252BE"/>
    <w:rsid w:val="0013157D"/>
    <w:rsid w:val="001321DA"/>
    <w:rsid w:val="0013416D"/>
    <w:rsid w:val="00135BF3"/>
    <w:rsid w:val="00144A2F"/>
    <w:rsid w:val="00144F3B"/>
    <w:rsid w:val="00145E64"/>
    <w:rsid w:val="00146F63"/>
    <w:rsid w:val="00147EDC"/>
    <w:rsid w:val="001501AB"/>
    <w:rsid w:val="0015032A"/>
    <w:rsid w:val="00152E67"/>
    <w:rsid w:val="00153BFB"/>
    <w:rsid w:val="00157AFC"/>
    <w:rsid w:val="00160945"/>
    <w:rsid w:val="00163098"/>
    <w:rsid w:val="0016472D"/>
    <w:rsid w:val="00164FFA"/>
    <w:rsid w:val="0016650B"/>
    <w:rsid w:val="001671F1"/>
    <w:rsid w:val="0016771C"/>
    <w:rsid w:val="0017031E"/>
    <w:rsid w:val="00175FB9"/>
    <w:rsid w:val="00181B09"/>
    <w:rsid w:val="00183D64"/>
    <w:rsid w:val="00185711"/>
    <w:rsid w:val="00185E0D"/>
    <w:rsid w:val="00190A5C"/>
    <w:rsid w:val="00190C0D"/>
    <w:rsid w:val="001920D0"/>
    <w:rsid w:val="00196AA4"/>
    <w:rsid w:val="00196B86"/>
    <w:rsid w:val="001A23B9"/>
    <w:rsid w:val="001A4CF1"/>
    <w:rsid w:val="001A57F8"/>
    <w:rsid w:val="001AC426"/>
    <w:rsid w:val="001B088C"/>
    <w:rsid w:val="001B1E07"/>
    <w:rsid w:val="001C4ECF"/>
    <w:rsid w:val="001D10FF"/>
    <w:rsid w:val="001D1A17"/>
    <w:rsid w:val="001D320F"/>
    <w:rsid w:val="001D335E"/>
    <w:rsid w:val="001D79EE"/>
    <w:rsid w:val="001E3860"/>
    <w:rsid w:val="001E7E0D"/>
    <w:rsid w:val="001F0B95"/>
    <w:rsid w:val="002010E2"/>
    <w:rsid w:val="002017F8"/>
    <w:rsid w:val="002034BC"/>
    <w:rsid w:val="0020380E"/>
    <w:rsid w:val="002076CD"/>
    <w:rsid w:val="00214D54"/>
    <w:rsid w:val="00215348"/>
    <w:rsid w:val="0022032C"/>
    <w:rsid w:val="002225C1"/>
    <w:rsid w:val="00224F81"/>
    <w:rsid w:val="002257FA"/>
    <w:rsid w:val="00226D57"/>
    <w:rsid w:val="0022CED1"/>
    <w:rsid w:val="00230A49"/>
    <w:rsid w:val="002330EC"/>
    <w:rsid w:val="00233D8C"/>
    <w:rsid w:val="00234C4E"/>
    <w:rsid w:val="00234E8C"/>
    <w:rsid w:val="002365C4"/>
    <w:rsid w:val="0023758D"/>
    <w:rsid w:val="00237A8B"/>
    <w:rsid w:val="00247AC0"/>
    <w:rsid w:val="002503B4"/>
    <w:rsid w:val="0025187A"/>
    <w:rsid w:val="002519B3"/>
    <w:rsid w:val="00251E82"/>
    <w:rsid w:val="00252E7E"/>
    <w:rsid w:val="00254498"/>
    <w:rsid w:val="00256721"/>
    <w:rsid w:val="0026267B"/>
    <w:rsid w:val="00262A26"/>
    <w:rsid w:val="002656E7"/>
    <w:rsid w:val="0026700E"/>
    <w:rsid w:val="002672B1"/>
    <w:rsid w:val="00267DA3"/>
    <w:rsid w:val="00272435"/>
    <w:rsid w:val="00273011"/>
    <w:rsid w:val="002805CB"/>
    <w:rsid w:val="0028123B"/>
    <w:rsid w:val="002822B6"/>
    <w:rsid w:val="00285978"/>
    <w:rsid w:val="00287395"/>
    <w:rsid w:val="0029108B"/>
    <w:rsid w:val="00292DDA"/>
    <w:rsid w:val="00297B81"/>
    <w:rsid w:val="002A25E2"/>
    <w:rsid w:val="002A3382"/>
    <w:rsid w:val="002A5646"/>
    <w:rsid w:val="002A5DCA"/>
    <w:rsid w:val="002B1E76"/>
    <w:rsid w:val="002B4795"/>
    <w:rsid w:val="002C15BD"/>
    <w:rsid w:val="002C175C"/>
    <w:rsid w:val="002C36C9"/>
    <w:rsid w:val="002C4186"/>
    <w:rsid w:val="002C439B"/>
    <w:rsid w:val="002C441C"/>
    <w:rsid w:val="002C4819"/>
    <w:rsid w:val="002C6AE7"/>
    <w:rsid w:val="002D0B30"/>
    <w:rsid w:val="002D660C"/>
    <w:rsid w:val="002D6D10"/>
    <w:rsid w:val="002E394F"/>
    <w:rsid w:val="002F0DA2"/>
    <w:rsid w:val="0030129A"/>
    <w:rsid w:val="003034F1"/>
    <w:rsid w:val="003037B3"/>
    <w:rsid w:val="003102AD"/>
    <w:rsid w:val="003117D8"/>
    <w:rsid w:val="0031249D"/>
    <w:rsid w:val="00312DF0"/>
    <w:rsid w:val="00313290"/>
    <w:rsid w:val="003146E1"/>
    <w:rsid w:val="0031499F"/>
    <w:rsid w:val="0031727F"/>
    <w:rsid w:val="0032023D"/>
    <w:rsid w:val="00320A6E"/>
    <w:rsid w:val="00322DA1"/>
    <w:rsid w:val="00324202"/>
    <w:rsid w:val="0032629F"/>
    <w:rsid w:val="0032709A"/>
    <w:rsid w:val="00332698"/>
    <w:rsid w:val="00334CF9"/>
    <w:rsid w:val="00335C25"/>
    <w:rsid w:val="00337B97"/>
    <w:rsid w:val="00340DDC"/>
    <w:rsid w:val="003416EB"/>
    <w:rsid w:val="003436B2"/>
    <w:rsid w:val="003454FA"/>
    <w:rsid w:val="00345B92"/>
    <w:rsid w:val="00347AA2"/>
    <w:rsid w:val="003510F0"/>
    <w:rsid w:val="00351B6F"/>
    <w:rsid w:val="00352597"/>
    <w:rsid w:val="00354A87"/>
    <w:rsid w:val="00361665"/>
    <w:rsid w:val="00363266"/>
    <w:rsid w:val="00363C32"/>
    <w:rsid w:val="00364238"/>
    <w:rsid w:val="00364B01"/>
    <w:rsid w:val="00365C2B"/>
    <w:rsid w:val="003668E4"/>
    <w:rsid w:val="00367184"/>
    <w:rsid w:val="003707E7"/>
    <w:rsid w:val="00370E01"/>
    <w:rsid w:val="0037153B"/>
    <w:rsid w:val="0037258C"/>
    <w:rsid w:val="00375514"/>
    <w:rsid w:val="00375B5F"/>
    <w:rsid w:val="0037670C"/>
    <w:rsid w:val="00376DA1"/>
    <w:rsid w:val="003823A3"/>
    <w:rsid w:val="00383276"/>
    <w:rsid w:val="00384096"/>
    <w:rsid w:val="00387BB5"/>
    <w:rsid w:val="0039145F"/>
    <w:rsid w:val="003A1741"/>
    <w:rsid w:val="003A7029"/>
    <w:rsid w:val="003B28B2"/>
    <w:rsid w:val="003B2F06"/>
    <w:rsid w:val="003B364B"/>
    <w:rsid w:val="003B377B"/>
    <w:rsid w:val="003B586D"/>
    <w:rsid w:val="003B5F0E"/>
    <w:rsid w:val="003B6386"/>
    <w:rsid w:val="003B706B"/>
    <w:rsid w:val="003B755C"/>
    <w:rsid w:val="003C0AA6"/>
    <w:rsid w:val="003C4975"/>
    <w:rsid w:val="003C6C31"/>
    <w:rsid w:val="003D136F"/>
    <w:rsid w:val="003D13C8"/>
    <w:rsid w:val="003D1687"/>
    <w:rsid w:val="003D1A1E"/>
    <w:rsid w:val="003D31CD"/>
    <w:rsid w:val="003D5BA9"/>
    <w:rsid w:val="003E0484"/>
    <w:rsid w:val="003E04DA"/>
    <w:rsid w:val="003E06BE"/>
    <w:rsid w:val="003E1651"/>
    <w:rsid w:val="003E3E35"/>
    <w:rsid w:val="003E590C"/>
    <w:rsid w:val="003E7E61"/>
    <w:rsid w:val="003F1315"/>
    <w:rsid w:val="003F1C7F"/>
    <w:rsid w:val="003F371D"/>
    <w:rsid w:val="003F4601"/>
    <w:rsid w:val="003F55CE"/>
    <w:rsid w:val="003F575D"/>
    <w:rsid w:val="003F6A63"/>
    <w:rsid w:val="00401AA5"/>
    <w:rsid w:val="00402CAF"/>
    <w:rsid w:val="004076BD"/>
    <w:rsid w:val="00413894"/>
    <w:rsid w:val="00416CF8"/>
    <w:rsid w:val="00420D7D"/>
    <w:rsid w:val="00421A5C"/>
    <w:rsid w:val="00421F56"/>
    <w:rsid w:val="0042241B"/>
    <w:rsid w:val="00423315"/>
    <w:rsid w:val="00431E09"/>
    <w:rsid w:val="0043208B"/>
    <w:rsid w:val="0043434F"/>
    <w:rsid w:val="00434C8A"/>
    <w:rsid w:val="004406C0"/>
    <w:rsid w:val="00442588"/>
    <w:rsid w:val="00443F4F"/>
    <w:rsid w:val="004465F4"/>
    <w:rsid w:val="0045113C"/>
    <w:rsid w:val="004518C1"/>
    <w:rsid w:val="00451B0C"/>
    <w:rsid w:val="004550C9"/>
    <w:rsid w:val="0045639F"/>
    <w:rsid w:val="00462FD8"/>
    <w:rsid w:val="00464ADF"/>
    <w:rsid w:val="0047229F"/>
    <w:rsid w:val="004754B9"/>
    <w:rsid w:val="00475702"/>
    <w:rsid w:val="00476BCD"/>
    <w:rsid w:val="00477FF8"/>
    <w:rsid w:val="0048060E"/>
    <w:rsid w:val="004809B0"/>
    <w:rsid w:val="00481190"/>
    <w:rsid w:val="00487205"/>
    <w:rsid w:val="00493CDF"/>
    <w:rsid w:val="00497FCC"/>
    <w:rsid w:val="004A0A90"/>
    <w:rsid w:val="004A110A"/>
    <w:rsid w:val="004A1653"/>
    <w:rsid w:val="004A2667"/>
    <w:rsid w:val="004A70C4"/>
    <w:rsid w:val="004B2FE7"/>
    <w:rsid w:val="004B3AC3"/>
    <w:rsid w:val="004B709A"/>
    <w:rsid w:val="004B70BE"/>
    <w:rsid w:val="004C05C7"/>
    <w:rsid w:val="004C0D71"/>
    <w:rsid w:val="004C0F1A"/>
    <w:rsid w:val="004C31F2"/>
    <w:rsid w:val="004C3DCC"/>
    <w:rsid w:val="004C3FD8"/>
    <w:rsid w:val="004C5C3D"/>
    <w:rsid w:val="004C6490"/>
    <w:rsid w:val="004C67E8"/>
    <w:rsid w:val="004D1037"/>
    <w:rsid w:val="004D50FC"/>
    <w:rsid w:val="004D59C9"/>
    <w:rsid w:val="004D5D2D"/>
    <w:rsid w:val="004E0945"/>
    <w:rsid w:val="004E1CD8"/>
    <w:rsid w:val="004E4836"/>
    <w:rsid w:val="004E4ACC"/>
    <w:rsid w:val="004E61E4"/>
    <w:rsid w:val="004E6287"/>
    <w:rsid w:val="004E6886"/>
    <w:rsid w:val="004E7F52"/>
    <w:rsid w:val="004F605C"/>
    <w:rsid w:val="004F7BAB"/>
    <w:rsid w:val="005027E5"/>
    <w:rsid w:val="0050351A"/>
    <w:rsid w:val="00505E31"/>
    <w:rsid w:val="005067C4"/>
    <w:rsid w:val="00510733"/>
    <w:rsid w:val="005109B4"/>
    <w:rsid w:val="005125C3"/>
    <w:rsid w:val="00512624"/>
    <w:rsid w:val="0051651E"/>
    <w:rsid w:val="005171D5"/>
    <w:rsid w:val="0052486C"/>
    <w:rsid w:val="00530508"/>
    <w:rsid w:val="00530679"/>
    <w:rsid w:val="005314AD"/>
    <w:rsid w:val="005314EF"/>
    <w:rsid w:val="00531912"/>
    <w:rsid w:val="00531B3E"/>
    <w:rsid w:val="00532C71"/>
    <w:rsid w:val="00533EB8"/>
    <w:rsid w:val="005341B0"/>
    <w:rsid w:val="00537FD2"/>
    <w:rsid w:val="00541563"/>
    <w:rsid w:val="00544D57"/>
    <w:rsid w:val="00546218"/>
    <w:rsid w:val="0054755A"/>
    <w:rsid w:val="00551122"/>
    <w:rsid w:val="00551A34"/>
    <w:rsid w:val="0055372C"/>
    <w:rsid w:val="0055507F"/>
    <w:rsid w:val="00556071"/>
    <w:rsid w:val="00556978"/>
    <w:rsid w:val="005611F5"/>
    <w:rsid w:val="00561794"/>
    <w:rsid w:val="00562863"/>
    <w:rsid w:val="00564CDE"/>
    <w:rsid w:val="00565229"/>
    <w:rsid w:val="0056579B"/>
    <w:rsid w:val="005660B5"/>
    <w:rsid w:val="00566977"/>
    <w:rsid w:val="00567823"/>
    <w:rsid w:val="0056791B"/>
    <w:rsid w:val="0057248B"/>
    <w:rsid w:val="005724AE"/>
    <w:rsid w:val="00572E82"/>
    <w:rsid w:val="005736EC"/>
    <w:rsid w:val="00581435"/>
    <w:rsid w:val="00581E24"/>
    <w:rsid w:val="00584881"/>
    <w:rsid w:val="00584FBE"/>
    <w:rsid w:val="005868F7"/>
    <w:rsid w:val="0058763A"/>
    <w:rsid w:val="00590605"/>
    <w:rsid w:val="005934FA"/>
    <w:rsid w:val="0059355B"/>
    <w:rsid w:val="00595217"/>
    <w:rsid w:val="00597443"/>
    <w:rsid w:val="005A27FF"/>
    <w:rsid w:val="005A2916"/>
    <w:rsid w:val="005A6D06"/>
    <w:rsid w:val="005A7CA5"/>
    <w:rsid w:val="005B2BA4"/>
    <w:rsid w:val="005B3E86"/>
    <w:rsid w:val="005B7B5B"/>
    <w:rsid w:val="005C0018"/>
    <w:rsid w:val="005C1DE3"/>
    <w:rsid w:val="005C2073"/>
    <w:rsid w:val="005C3ACA"/>
    <w:rsid w:val="005C5651"/>
    <w:rsid w:val="005C6B8C"/>
    <w:rsid w:val="005C6F22"/>
    <w:rsid w:val="005C7276"/>
    <w:rsid w:val="005D15F5"/>
    <w:rsid w:val="005D1B46"/>
    <w:rsid w:val="005D27DA"/>
    <w:rsid w:val="005D5D8B"/>
    <w:rsid w:val="005E15E8"/>
    <w:rsid w:val="005E2092"/>
    <w:rsid w:val="005E41F2"/>
    <w:rsid w:val="005E4513"/>
    <w:rsid w:val="005E54F5"/>
    <w:rsid w:val="005E6FF8"/>
    <w:rsid w:val="005F0616"/>
    <w:rsid w:val="005F0968"/>
    <w:rsid w:val="005F1E4B"/>
    <w:rsid w:val="005F21A4"/>
    <w:rsid w:val="005F3258"/>
    <w:rsid w:val="005F4283"/>
    <w:rsid w:val="005F47B0"/>
    <w:rsid w:val="005F49F0"/>
    <w:rsid w:val="005F5D1F"/>
    <w:rsid w:val="005F75EB"/>
    <w:rsid w:val="00603155"/>
    <w:rsid w:val="00603B6B"/>
    <w:rsid w:val="00611AA3"/>
    <w:rsid w:val="00613013"/>
    <w:rsid w:val="0061557B"/>
    <w:rsid w:val="006155A4"/>
    <w:rsid w:val="00615E1E"/>
    <w:rsid w:val="00615E72"/>
    <w:rsid w:val="00620D56"/>
    <w:rsid w:val="00621B42"/>
    <w:rsid w:val="006232CD"/>
    <w:rsid w:val="00624953"/>
    <w:rsid w:val="0062526E"/>
    <w:rsid w:val="006303E3"/>
    <w:rsid w:val="00630A83"/>
    <w:rsid w:val="00633E4E"/>
    <w:rsid w:val="006357C9"/>
    <w:rsid w:val="00635A9F"/>
    <w:rsid w:val="0064009E"/>
    <w:rsid w:val="00644096"/>
    <w:rsid w:val="00644174"/>
    <w:rsid w:val="00644602"/>
    <w:rsid w:val="00650401"/>
    <w:rsid w:val="00650AA7"/>
    <w:rsid w:val="00650B59"/>
    <w:rsid w:val="0065542B"/>
    <w:rsid w:val="0065688E"/>
    <w:rsid w:val="006614F0"/>
    <w:rsid w:val="0066269C"/>
    <w:rsid w:val="00663FAD"/>
    <w:rsid w:val="00667FC4"/>
    <w:rsid w:val="00671197"/>
    <w:rsid w:val="006724A7"/>
    <w:rsid w:val="00674114"/>
    <w:rsid w:val="006749A9"/>
    <w:rsid w:val="0067788C"/>
    <w:rsid w:val="00677C8C"/>
    <w:rsid w:val="00680D86"/>
    <w:rsid w:val="006811EB"/>
    <w:rsid w:val="00681D11"/>
    <w:rsid w:val="00682315"/>
    <w:rsid w:val="00683211"/>
    <w:rsid w:val="00685028"/>
    <w:rsid w:val="00685A7A"/>
    <w:rsid w:val="00687B7A"/>
    <w:rsid w:val="00690651"/>
    <w:rsid w:val="006910BF"/>
    <w:rsid w:val="0069148E"/>
    <w:rsid w:val="006A2ADC"/>
    <w:rsid w:val="006A30D7"/>
    <w:rsid w:val="006A7317"/>
    <w:rsid w:val="006A7E55"/>
    <w:rsid w:val="006B1CF9"/>
    <w:rsid w:val="006B4998"/>
    <w:rsid w:val="006C322E"/>
    <w:rsid w:val="006C5903"/>
    <w:rsid w:val="006D0822"/>
    <w:rsid w:val="006D0931"/>
    <w:rsid w:val="006D1DB8"/>
    <w:rsid w:val="006D1DD3"/>
    <w:rsid w:val="006D4DD3"/>
    <w:rsid w:val="006D6A4D"/>
    <w:rsid w:val="006E0716"/>
    <w:rsid w:val="006E3134"/>
    <w:rsid w:val="006E3330"/>
    <w:rsid w:val="006E394D"/>
    <w:rsid w:val="006E4B14"/>
    <w:rsid w:val="006F0A88"/>
    <w:rsid w:val="006F0EB4"/>
    <w:rsid w:val="006F102A"/>
    <w:rsid w:val="006F2925"/>
    <w:rsid w:val="006F6140"/>
    <w:rsid w:val="00701D33"/>
    <w:rsid w:val="00703B38"/>
    <w:rsid w:val="00704EE3"/>
    <w:rsid w:val="00705815"/>
    <w:rsid w:val="0071122A"/>
    <w:rsid w:val="0071148E"/>
    <w:rsid w:val="007125D6"/>
    <w:rsid w:val="00712C22"/>
    <w:rsid w:val="0071421B"/>
    <w:rsid w:val="00714520"/>
    <w:rsid w:val="00716A95"/>
    <w:rsid w:val="00720B13"/>
    <w:rsid w:val="00727085"/>
    <w:rsid w:val="007278A2"/>
    <w:rsid w:val="00734761"/>
    <w:rsid w:val="00740856"/>
    <w:rsid w:val="00742D75"/>
    <w:rsid w:val="00743A75"/>
    <w:rsid w:val="007452AB"/>
    <w:rsid w:val="00746BBA"/>
    <w:rsid w:val="00746E30"/>
    <w:rsid w:val="007473F6"/>
    <w:rsid w:val="00750105"/>
    <w:rsid w:val="00750F64"/>
    <w:rsid w:val="00754086"/>
    <w:rsid w:val="00754129"/>
    <w:rsid w:val="00754772"/>
    <w:rsid w:val="00760C9E"/>
    <w:rsid w:val="00760D04"/>
    <w:rsid w:val="00760F0D"/>
    <w:rsid w:val="0076120E"/>
    <w:rsid w:val="00764F2C"/>
    <w:rsid w:val="00765981"/>
    <w:rsid w:val="00771EF3"/>
    <w:rsid w:val="0077239F"/>
    <w:rsid w:val="00773BDF"/>
    <w:rsid w:val="0077485F"/>
    <w:rsid w:val="007761A0"/>
    <w:rsid w:val="00776497"/>
    <w:rsid w:val="00777A49"/>
    <w:rsid w:val="00777D57"/>
    <w:rsid w:val="00780581"/>
    <w:rsid w:val="0078265E"/>
    <w:rsid w:val="007849F4"/>
    <w:rsid w:val="007902BD"/>
    <w:rsid w:val="00791DCC"/>
    <w:rsid w:val="007929D2"/>
    <w:rsid w:val="00793985"/>
    <w:rsid w:val="00794DCF"/>
    <w:rsid w:val="007A4309"/>
    <w:rsid w:val="007A52CB"/>
    <w:rsid w:val="007A6638"/>
    <w:rsid w:val="007A7549"/>
    <w:rsid w:val="007B021D"/>
    <w:rsid w:val="007B0FBF"/>
    <w:rsid w:val="007B2891"/>
    <w:rsid w:val="007B5E91"/>
    <w:rsid w:val="007B66BC"/>
    <w:rsid w:val="007C5456"/>
    <w:rsid w:val="007C5963"/>
    <w:rsid w:val="007C6C3A"/>
    <w:rsid w:val="007D471E"/>
    <w:rsid w:val="007D6C98"/>
    <w:rsid w:val="007E26D6"/>
    <w:rsid w:val="007E3646"/>
    <w:rsid w:val="007E7F84"/>
    <w:rsid w:val="007F04F8"/>
    <w:rsid w:val="007F1926"/>
    <w:rsid w:val="007F297D"/>
    <w:rsid w:val="007F2D31"/>
    <w:rsid w:val="007F3247"/>
    <w:rsid w:val="007F4221"/>
    <w:rsid w:val="007F63D1"/>
    <w:rsid w:val="007F7A59"/>
    <w:rsid w:val="00800535"/>
    <w:rsid w:val="00804748"/>
    <w:rsid w:val="00804D5B"/>
    <w:rsid w:val="00806D9E"/>
    <w:rsid w:val="00807235"/>
    <w:rsid w:val="008076D0"/>
    <w:rsid w:val="00812B5C"/>
    <w:rsid w:val="00813A24"/>
    <w:rsid w:val="0081596C"/>
    <w:rsid w:val="00816033"/>
    <w:rsid w:val="00816E83"/>
    <w:rsid w:val="0082009C"/>
    <w:rsid w:val="0082021D"/>
    <w:rsid w:val="00820D58"/>
    <w:rsid w:val="0082250E"/>
    <w:rsid w:val="008244EF"/>
    <w:rsid w:val="00824A41"/>
    <w:rsid w:val="00825674"/>
    <w:rsid w:val="00825A0D"/>
    <w:rsid w:val="00825E6F"/>
    <w:rsid w:val="00827C35"/>
    <w:rsid w:val="00831BD3"/>
    <w:rsid w:val="00831C86"/>
    <w:rsid w:val="00831CC2"/>
    <w:rsid w:val="00833568"/>
    <w:rsid w:val="0083602E"/>
    <w:rsid w:val="00836DAA"/>
    <w:rsid w:val="008374DA"/>
    <w:rsid w:val="00840858"/>
    <w:rsid w:val="008415E2"/>
    <w:rsid w:val="00842030"/>
    <w:rsid w:val="00842A8D"/>
    <w:rsid w:val="00843E32"/>
    <w:rsid w:val="0084635D"/>
    <w:rsid w:val="00853069"/>
    <w:rsid w:val="008547F4"/>
    <w:rsid w:val="00854B91"/>
    <w:rsid w:val="00856793"/>
    <w:rsid w:val="00856F3C"/>
    <w:rsid w:val="00857531"/>
    <w:rsid w:val="00857B2A"/>
    <w:rsid w:val="00860A06"/>
    <w:rsid w:val="00861084"/>
    <w:rsid w:val="0086535A"/>
    <w:rsid w:val="0086728B"/>
    <w:rsid w:val="00867628"/>
    <w:rsid w:val="00872EE8"/>
    <w:rsid w:val="0087369C"/>
    <w:rsid w:val="0087486F"/>
    <w:rsid w:val="00880720"/>
    <w:rsid w:val="008816E0"/>
    <w:rsid w:val="00891242"/>
    <w:rsid w:val="00891E8D"/>
    <w:rsid w:val="00895452"/>
    <w:rsid w:val="00895D34"/>
    <w:rsid w:val="00896BDA"/>
    <w:rsid w:val="008A1E18"/>
    <w:rsid w:val="008A2845"/>
    <w:rsid w:val="008A29AA"/>
    <w:rsid w:val="008A514A"/>
    <w:rsid w:val="008A64EE"/>
    <w:rsid w:val="008A6D89"/>
    <w:rsid w:val="008B4C6A"/>
    <w:rsid w:val="008B5052"/>
    <w:rsid w:val="008B593B"/>
    <w:rsid w:val="008B7C0C"/>
    <w:rsid w:val="008C01C9"/>
    <w:rsid w:val="008C1096"/>
    <w:rsid w:val="008C10EE"/>
    <w:rsid w:val="008C3495"/>
    <w:rsid w:val="008C449D"/>
    <w:rsid w:val="008C6AB7"/>
    <w:rsid w:val="008C764C"/>
    <w:rsid w:val="008C788B"/>
    <w:rsid w:val="008C7EC6"/>
    <w:rsid w:val="008D094D"/>
    <w:rsid w:val="008D185B"/>
    <w:rsid w:val="008D1E5F"/>
    <w:rsid w:val="008D2303"/>
    <w:rsid w:val="008D3B1F"/>
    <w:rsid w:val="008D485F"/>
    <w:rsid w:val="008E0A07"/>
    <w:rsid w:val="008E3A4C"/>
    <w:rsid w:val="008E4714"/>
    <w:rsid w:val="008E5740"/>
    <w:rsid w:val="008E6E26"/>
    <w:rsid w:val="008E7346"/>
    <w:rsid w:val="008F0628"/>
    <w:rsid w:val="008F08A7"/>
    <w:rsid w:val="008F204B"/>
    <w:rsid w:val="008F291C"/>
    <w:rsid w:val="008F3480"/>
    <w:rsid w:val="008F44FB"/>
    <w:rsid w:val="008F4D94"/>
    <w:rsid w:val="008F70CC"/>
    <w:rsid w:val="009000C2"/>
    <w:rsid w:val="00900576"/>
    <w:rsid w:val="00901F15"/>
    <w:rsid w:val="009068A5"/>
    <w:rsid w:val="00910B8E"/>
    <w:rsid w:val="00912163"/>
    <w:rsid w:val="00912C38"/>
    <w:rsid w:val="00915A0F"/>
    <w:rsid w:val="00920322"/>
    <w:rsid w:val="009206ED"/>
    <w:rsid w:val="009220B3"/>
    <w:rsid w:val="00922543"/>
    <w:rsid w:val="00922B27"/>
    <w:rsid w:val="00923A8B"/>
    <w:rsid w:val="009321E2"/>
    <w:rsid w:val="0093238D"/>
    <w:rsid w:val="0093706C"/>
    <w:rsid w:val="0094193B"/>
    <w:rsid w:val="00941A2F"/>
    <w:rsid w:val="0094432C"/>
    <w:rsid w:val="00947A33"/>
    <w:rsid w:val="00947A36"/>
    <w:rsid w:val="00950E6D"/>
    <w:rsid w:val="009521A3"/>
    <w:rsid w:val="00953504"/>
    <w:rsid w:val="00953C85"/>
    <w:rsid w:val="00953FB0"/>
    <w:rsid w:val="0095575E"/>
    <w:rsid w:val="00960DF9"/>
    <w:rsid w:val="009640F6"/>
    <w:rsid w:val="00964483"/>
    <w:rsid w:val="0097016B"/>
    <w:rsid w:val="00970EEA"/>
    <w:rsid w:val="00974D0F"/>
    <w:rsid w:val="009758F1"/>
    <w:rsid w:val="00976BB2"/>
    <w:rsid w:val="00977625"/>
    <w:rsid w:val="00977BD9"/>
    <w:rsid w:val="00981499"/>
    <w:rsid w:val="009819BE"/>
    <w:rsid w:val="009851B2"/>
    <w:rsid w:val="0098523B"/>
    <w:rsid w:val="00986C34"/>
    <w:rsid w:val="00992D6C"/>
    <w:rsid w:val="00992FF6"/>
    <w:rsid w:val="00994D8E"/>
    <w:rsid w:val="00996986"/>
    <w:rsid w:val="009974EE"/>
    <w:rsid w:val="009A09CD"/>
    <w:rsid w:val="009A3C94"/>
    <w:rsid w:val="009A3EA0"/>
    <w:rsid w:val="009A6C92"/>
    <w:rsid w:val="009A6F98"/>
    <w:rsid w:val="009B1C80"/>
    <w:rsid w:val="009C10A8"/>
    <w:rsid w:val="009C47D6"/>
    <w:rsid w:val="009C6B4F"/>
    <w:rsid w:val="009C7621"/>
    <w:rsid w:val="009C78DA"/>
    <w:rsid w:val="009D0104"/>
    <w:rsid w:val="009D06C7"/>
    <w:rsid w:val="009D196F"/>
    <w:rsid w:val="009D1CBB"/>
    <w:rsid w:val="009D2896"/>
    <w:rsid w:val="009D2B43"/>
    <w:rsid w:val="009D3287"/>
    <w:rsid w:val="009D397A"/>
    <w:rsid w:val="009D5300"/>
    <w:rsid w:val="009E21EA"/>
    <w:rsid w:val="009F05AE"/>
    <w:rsid w:val="009F1910"/>
    <w:rsid w:val="009F664F"/>
    <w:rsid w:val="00A01C63"/>
    <w:rsid w:val="00A02F68"/>
    <w:rsid w:val="00A07F8F"/>
    <w:rsid w:val="00A10D0F"/>
    <w:rsid w:val="00A10E73"/>
    <w:rsid w:val="00A1125A"/>
    <w:rsid w:val="00A12273"/>
    <w:rsid w:val="00A16EEA"/>
    <w:rsid w:val="00A1741E"/>
    <w:rsid w:val="00A22C65"/>
    <w:rsid w:val="00A243C5"/>
    <w:rsid w:val="00A25BB6"/>
    <w:rsid w:val="00A26278"/>
    <w:rsid w:val="00A26643"/>
    <w:rsid w:val="00A32490"/>
    <w:rsid w:val="00A32801"/>
    <w:rsid w:val="00A417AE"/>
    <w:rsid w:val="00A4180A"/>
    <w:rsid w:val="00A42372"/>
    <w:rsid w:val="00A42AC9"/>
    <w:rsid w:val="00A42B08"/>
    <w:rsid w:val="00A469EA"/>
    <w:rsid w:val="00A47CBA"/>
    <w:rsid w:val="00A5040D"/>
    <w:rsid w:val="00A50E92"/>
    <w:rsid w:val="00A52065"/>
    <w:rsid w:val="00A53985"/>
    <w:rsid w:val="00A5462C"/>
    <w:rsid w:val="00A608EF"/>
    <w:rsid w:val="00A60B53"/>
    <w:rsid w:val="00A616C0"/>
    <w:rsid w:val="00A62B37"/>
    <w:rsid w:val="00A63CEF"/>
    <w:rsid w:val="00A63D2F"/>
    <w:rsid w:val="00A64565"/>
    <w:rsid w:val="00A660B8"/>
    <w:rsid w:val="00A664D4"/>
    <w:rsid w:val="00A6672A"/>
    <w:rsid w:val="00A6741C"/>
    <w:rsid w:val="00A7031B"/>
    <w:rsid w:val="00A74691"/>
    <w:rsid w:val="00A752F7"/>
    <w:rsid w:val="00A77B78"/>
    <w:rsid w:val="00A81EFD"/>
    <w:rsid w:val="00A83ACA"/>
    <w:rsid w:val="00A84115"/>
    <w:rsid w:val="00A84489"/>
    <w:rsid w:val="00A85C27"/>
    <w:rsid w:val="00A907D4"/>
    <w:rsid w:val="00A9093D"/>
    <w:rsid w:val="00A91535"/>
    <w:rsid w:val="00A919A0"/>
    <w:rsid w:val="00A9239D"/>
    <w:rsid w:val="00A93672"/>
    <w:rsid w:val="00A95351"/>
    <w:rsid w:val="00A9CADC"/>
    <w:rsid w:val="00AA12E6"/>
    <w:rsid w:val="00AA4DF4"/>
    <w:rsid w:val="00AA52B4"/>
    <w:rsid w:val="00AA5FF0"/>
    <w:rsid w:val="00AB004A"/>
    <w:rsid w:val="00AB1227"/>
    <w:rsid w:val="00AB61FF"/>
    <w:rsid w:val="00AC1756"/>
    <w:rsid w:val="00AC2927"/>
    <w:rsid w:val="00AC2F75"/>
    <w:rsid w:val="00AC36A5"/>
    <w:rsid w:val="00AD4275"/>
    <w:rsid w:val="00AE030F"/>
    <w:rsid w:val="00AE2A29"/>
    <w:rsid w:val="00AE5F58"/>
    <w:rsid w:val="00AE6B1B"/>
    <w:rsid w:val="00AE7B5F"/>
    <w:rsid w:val="00AF06D7"/>
    <w:rsid w:val="00AF44C6"/>
    <w:rsid w:val="00AF454E"/>
    <w:rsid w:val="00AF5207"/>
    <w:rsid w:val="00AF605A"/>
    <w:rsid w:val="00AF6475"/>
    <w:rsid w:val="00AF695C"/>
    <w:rsid w:val="00AF6B64"/>
    <w:rsid w:val="00B00D22"/>
    <w:rsid w:val="00B018BC"/>
    <w:rsid w:val="00B02421"/>
    <w:rsid w:val="00B03CE3"/>
    <w:rsid w:val="00B0654D"/>
    <w:rsid w:val="00B070DC"/>
    <w:rsid w:val="00B11773"/>
    <w:rsid w:val="00B1298A"/>
    <w:rsid w:val="00B15A64"/>
    <w:rsid w:val="00B15E64"/>
    <w:rsid w:val="00B16B75"/>
    <w:rsid w:val="00B1721A"/>
    <w:rsid w:val="00B17E8A"/>
    <w:rsid w:val="00B21109"/>
    <w:rsid w:val="00B21340"/>
    <w:rsid w:val="00B21D18"/>
    <w:rsid w:val="00B21E08"/>
    <w:rsid w:val="00B2381A"/>
    <w:rsid w:val="00B252C0"/>
    <w:rsid w:val="00B25A60"/>
    <w:rsid w:val="00B2632C"/>
    <w:rsid w:val="00B26AAD"/>
    <w:rsid w:val="00B26B74"/>
    <w:rsid w:val="00B27710"/>
    <w:rsid w:val="00B3054D"/>
    <w:rsid w:val="00B31052"/>
    <w:rsid w:val="00B32835"/>
    <w:rsid w:val="00B356F2"/>
    <w:rsid w:val="00B36821"/>
    <w:rsid w:val="00B42BF8"/>
    <w:rsid w:val="00B4518F"/>
    <w:rsid w:val="00B45318"/>
    <w:rsid w:val="00B46A8D"/>
    <w:rsid w:val="00B4722F"/>
    <w:rsid w:val="00B47722"/>
    <w:rsid w:val="00B478DA"/>
    <w:rsid w:val="00B50AD9"/>
    <w:rsid w:val="00B51208"/>
    <w:rsid w:val="00B52EBC"/>
    <w:rsid w:val="00B55092"/>
    <w:rsid w:val="00B5510E"/>
    <w:rsid w:val="00B556AB"/>
    <w:rsid w:val="00B65178"/>
    <w:rsid w:val="00B65CFA"/>
    <w:rsid w:val="00B72F7E"/>
    <w:rsid w:val="00B74E31"/>
    <w:rsid w:val="00B757F1"/>
    <w:rsid w:val="00B761B9"/>
    <w:rsid w:val="00B765E3"/>
    <w:rsid w:val="00B76BFA"/>
    <w:rsid w:val="00B77915"/>
    <w:rsid w:val="00B77B36"/>
    <w:rsid w:val="00B817AE"/>
    <w:rsid w:val="00B841B8"/>
    <w:rsid w:val="00B84E5E"/>
    <w:rsid w:val="00B9394D"/>
    <w:rsid w:val="00B94D01"/>
    <w:rsid w:val="00B9524B"/>
    <w:rsid w:val="00B97CB6"/>
    <w:rsid w:val="00BA057A"/>
    <w:rsid w:val="00BA15CF"/>
    <w:rsid w:val="00BA491B"/>
    <w:rsid w:val="00BA5086"/>
    <w:rsid w:val="00BB2527"/>
    <w:rsid w:val="00BB3351"/>
    <w:rsid w:val="00BB6A24"/>
    <w:rsid w:val="00BC2606"/>
    <w:rsid w:val="00BC3F80"/>
    <w:rsid w:val="00BC73C8"/>
    <w:rsid w:val="00BD1329"/>
    <w:rsid w:val="00BD3618"/>
    <w:rsid w:val="00BD44BB"/>
    <w:rsid w:val="00BD5C88"/>
    <w:rsid w:val="00BD6097"/>
    <w:rsid w:val="00BD6C45"/>
    <w:rsid w:val="00BD6E11"/>
    <w:rsid w:val="00BD7121"/>
    <w:rsid w:val="00BE68EF"/>
    <w:rsid w:val="00BE79F7"/>
    <w:rsid w:val="00BE7D8D"/>
    <w:rsid w:val="00BE7EFE"/>
    <w:rsid w:val="00BF057E"/>
    <w:rsid w:val="00BF10E9"/>
    <w:rsid w:val="00BF17E4"/>
    <w:rsid w:val="00BF2C5A"/>
    <w:rsid w:val="00BF524D"/>
    <w:rsid w:val="00BF6B7C"/>
    <w:rsid w:val="00BF7000"/>
    <w:rsid w:val="00BF7697"/>
    <w:rsid w:val="00C007A8"/>
    <w:rsid w:val="00C053B5"/>
    <w:rsid w:val="00C05730"/>
    <w:rsid w:val="00C05A35"/>
    <w:rsid w:val="00C05D21"/>
    <w:rsid w:val="00C06D6E"/>
    <w:rsid w:val="00C07C0C"/>
    <w:rsid w:val="00C10237"/>
    <w:rsid w:val="00C10B2D"/>
    <w:rsid w:val="00C11815"/>
    <w:rsid w:val="00C13034"/>
    <w:rsid w:val="00C138B5"/>
    <w:rsid w:val="00C1487C"/>
    <w:rsid w:val="00C206FB"/>
    <w:rsid w:val="00C20F5F"/>
    <w:rsid w:val="00C2347D"/>
    <w:rsid w:val="00C23DEE"/>
    <w:rsid w:val="00C24A18"/>
    <w:rsid w:val="00C255D0"/>
    <w:rsid w:val="00C3078E"/>
    <w:rsid w:val="00C33147"/>
    <w:rsid w:val="00C353E9"/>
    <w:rsid w:val="00C36035"/>
    <w:rsid w:val="00C36397"/>
    <w:rsid w:val="00C376E7"/>
    <w:rsid w:val="00C379D3"/>
    <w:rsid w:val="00C41222"/>
    <w:rsid w:val="00C43077"/>
    <w:rsid w:val="00C4316C"/>
    <w:rsid w:val="00C4644A"/>
    <w:rsid w:val="00C475D8"/>
    <w:rsid w:val="00C47830"/>
    <w:rsid w:val="00C5191F"/>
    <w:rsid w:val="00C535C6"/>
    <w:rsid w:val="00C57079"/>
    <w:rsid w:val="00C5792F"/>
    <w:rsid w:val="00C61166"/>
    <w:rsid w:val="00C6329F"/>
    <w:rsid w:val="00C63BF6"/>
    <w:rsid w:val="00C643C5"/>
    <w:rsid w:val="00C64B8F"/>
    <w:rsid w:val="00C64C2A"/>
    <w:rsid w:val="00C651D9"/>
    <w:rsid w:val="00C65F5D"/>
    <w:rsid w:val="00C6673A"/>
    <w:rsid w:val="00C67D2E"/>
    <w:rsid w:val="00C7022A"/>
    <w:rsid w:val="00C71B49"/>
    <w:rsid w:val="00C744EF"/>
    <w:rsid w:val="00C759BB"/>
    <w:rsid w:val="00C75B2C"/>
    <w:rsid w:val="00C80E7E"/>
    <w:rsid w:val="00C81CF2"/>
    <w:rsid w:val="00C867DF"/>
    <w:rsid w:val="00C91A3D"/>
    <w:rsid w:val="00C92FFD"/>
    <w:rsid w:val="00C93690"/>
    <w:rsid w:val="00C94521"/>
    <w:rsid w:val="00C960AF"/>
    <w:rsid w:val="00C97D39"/>
    <w:rsid w:val="00CA0167"/>
    <w:rsid w:val="00CA0686"/>
    <w:rsid w:val="00CA17B7"/>
    <w:rsid w:val="00CA2064"/>
    <w:rsid w:val="00CB0079"/>
    <w:rsid w:val="00CB1493"/>
    <w:rsid w:val="00CB1D31"/>
    <w:rsid w:val="00CB28F8"/>
    <w:rsid w:val="00CB342D"/>
    <w:rsid w:val="00CB3F65"/>
    <w:rsid w:val="00CB4980"/>
    <w:rsid w:val="00CBE3C6"/>
    <w:rsid w:val="00CC00CE"/>
    <w:rsid w:val="00CC16A5"/>
    <w:rsid w:val="00CC4DFA"/>
    <w:rsid w:val="00CC662E"/>
    <w:rsid w:val="00CD1967"/>
    <w:rsid w:val="00CD2268"/>
    <w:rsid w:val="00CD5711"/>
    <w:rsid w:val="00CE1FE2"/>
    <w:rsid w:val="00CE2514"/>
    <w:rsid w:val="00CE4191"/>
    <w:rsid w:val="00CE5558"/>
    <w:rsid w:val="00CE5C22"/>
    <w:rsid w:val="00CE7B4F"/>
    <w:rsid w:val="00CF265E"/>
    <w:rsid w:val="00CF3561"/>
    <w:rsid w:val="00CF3747"/>
    <w:rsid w:val="00CF42D9"/>
    <w:rsid w:val="00CF5AC5"/>
    <w:rsid w:val="00CF6DBE"/>
    <w:rsid w:val="00D002CB"/>
    <w:rsid w:val="00D00519"/>
    <w:rsid w:val="00D04D66"/>
    <w:rsid w:val="00D06C08"/>
    <w:rsid w:val="00D11B23"/>
    <w:rsid w:val="00D125AA"/>
    <w:rsid w:val="00D15DD8"/>
    <w:rsid w:val="00D177DC"/>
    <w:rsid w:val="00D23854"/>
    <w:rsid w:val="00D241C9"/>
    <w:rsid w:val="00D266C5"/>
    <w:rsid w:val="00D268C5"/>
    <w:rsid w:val="00D328A1"/>
    <w:rsid w:val="00D35118"/>
    <w:rsid w:val="00D36CCB"/>
    <w:rsid w:val="00D50178"/>
    <w:rsid w:val="00D526E4"/>
    <w:rsid w:val="00D55C43"/>
    <w:rsid w:val="00D60045"/>
    <w:rsid w:val="00D60510"/>
    <w:rsid w:val="00D61875"/>
    <w:rsid w:val="00D62605"/>
    <w:rsid w:val="00D64158"/>
    <w:rsid w:val="00D70EBC"/>
    <w:rsid w:val="00D73807"/>
    <w:rsid w:val="00D754C2"/>
    <w:rsid w:val="00D75CCE"/>
    <w:rsid w:val="00D75CF5"/>
    <w:rsid w:val="00D7630D"/>
    <w:rsid w:val="00D76727"/>
    <w:rsid w:val="00D76CDF"/>
    <w:rsid w:val="00D77F5B"/>
    <w:rsid w:val="00D84E80"/>
    <w:rsid w:val="00D85F3E"/>
    <w:rsid w:val="00D96513"/>
    <w:rsid w:val="00DA1B90"/>
    <w:rsid w:val="00DA3523"/>
    <w:rsid w:val="00DA4ABF"/>
    <w:rsid w:val="00DA4DC5"/>
    <w:rsid w:val="00DA5F96"/>
    <w:rsid w:val="00DB0789"/>
    <w:rsid w:val="00DB1B0B"/>
    <w:rsid w:val="00DB3DB9"/>
    <w:rsid w:val="00DB53EE"/>
    <w:rsid w:val="00DB6019"/>
    <w:rsid w:val="00DB62CB"/>
    <w:rsid w:val="00DB661B"/>
    <w:rsid w:val="00DC1C7E"/>
    <w:rsid w:val="00DC7017"/>
    <w:rsid w:val="00DC7F21"/>
    <w:rsid w:val="00DD3755"/>
    <w:rsid w:val="00DD5E3E"/>
    <w:rsid w:val="00DE0267"/>
    <w:rsid w:val="00DE0AB2"/>
    <w:rsid w:val="00DE32BF"/>
    <w:rsid w:val="00DE36EC"/>
    <w:rsid w:val="00DE59C5"/>
    <w:rsid w:val="00DE6278"/>
    <w:rsid w:val="00DE7162"/>
    <w:rsid w:val="00DF0A6D"/>
    <w:rsid w:val="00DF237E"/>
    <w:rsid w:val="00DF3576"/>
    <w:rsid w:val="00DF3AAB"/>
    <w:rsid w:val="00DF4572"/>
    <w:rsid w:val="00E015E3"/>
    <w:rsid w:val="00E04AEB"/>
    <w:rsid w:val="00E07940"/>
    <w:rsid w:val="00E07CCA"/>
    <w:rsid w:val="00E1005B"/>
    <w:rsid w:val="00E12867"/>
    <w:rsid w:val="00E1299A"/>
    <w:rsid w:val="00E134B0"/>
    <w:rsid w:val="00E1541F"/>
    <w:rsid w:val="00E16392"/>
    <w:rsid w:val="00E16D70"/>
    <w:rsid w:val="00E17ED7"/>
    <w:rsid w:val="00E21EF3"/>
    <w:rsid w:val="00E2241B"/>
    <w:rsid w:val="00E230CD"/>
    <w:rsid w:val="00E25B26"/>
    <w:rsid w:val="00E26CDC"/>
    <w:rsid w:val="00E27197"/>
    <w:rsid w:val="00E30244"/>
    <w:rsid w:val="00E30873"/>
    <w:rsid w:val="00E30F7E"/>
    <w:rsid w:val="00E30F9F"/>
    <w:rsid w:val="00E31092"/>
    <w:rsid w:val="00E3249B"/>
    <w:rsid w:val="00E338CE"/>
    <w:rsid w:val="00E35733"/>
    <w:rsid w:val="00E37876"/>
    <w:rsid w:val="00E40F90"/>
    <w:rsid w:val="00E43BAD"/>
    <w:rsid w:val="00E44570"/>
    <w:rsid w:val="00E45A05"/>
    <w:rsid w:val="00E50002"/>
    <w:rsid w:val="00E501F9"/>
    <w:rsid w:val="00E52537"/>
    <w:rsid w:val="00E569A0"/>
    <w:rsid w:val="00E67CC5"/>
    <w:rsid w:val="00E70416"/>
    <w:rsid w:val="00E72C6E"/>
    <w:rsid w:val="00E75322"/>
    <w:rsid w:val="00E81BB5"/>
    <w:rsid w:val="00E87B6C"/>
    <w:rsid w:val="00E87E49"/>
    <w:rsid w:val="00E905B7"/>
    <w:rsid w:val="00E919B1"/>
    <w:rsid w:val="00E92294"/>
    <w:rsid w:val="00E9636F"/>
    <w:rsid w:val="00E96C09"/>
    <w:rsid w:val="00E96CB2"/>
    <w:rsid w:val="00EA27EA"/>
    <w:rsid w:val="00EA2A8C"/>
    <w:rsid w:val="00EA3F16"/>
    <w:rsid w:val="00EA3FAC"/>
    <w:rsid w:val="00EA43EF"/>
    <w:rsid w:val="00EA6633"/>
    <w:rsid w:val="00EA7724"/>
    <w:rsid w:val="00EB20E6"/>
    <w:rsid w:val="00EB3840"/>
    <w:rsid w:val="00EB4C2F"/>
    <w:rsid w:val="00EB69F9"/>
    <w:rsid w:val="00EC2434"/>
    <w:rsid w:val="00EC7D3C"/>
    <w:rsid w:val="00ED2CA7"/>
    <w:rsid w:val="00ED3C23"/>
    <w:rsid w:val="00ED7961"/>
    <w:rsid w:val="00EE107E"/>
    <w:rsid w:val="00EE3529"/>
    <w:rsid w:val="00EE434C"/>
    <w:rsid w:val="00EE449C"/>
    <w:rsid w:val="00EE6067"/>
    <w:rsid w:val="00EE6899"/>
    <w:rsid w:val="00EF005C"/>
    <w:rsid w:val="00EF17EA"/>
    <w:rsid w:val="00EF205B"/>
    <w:rsid w:val="00EF3868"/>
    <w:rsid w:val="00EF3F8C"/>
    <w:rsid w:val="00EF5B53"/>
    <w:rsid w:val="00EF68A1"/>
    <w:rsid w:val="00F01768"/>
    <w:rsid w:val="00F02342"/>
    <w:rsid w:val="00F02921"/>
    <w:rsid w:val="00F02D61"/>
    <w:rsid w:val="00F0591E"/>
    <w:rsid w:val="00F1070A"/>
    <w:rsid w:val="00F11EB1"/>
    <w:rsid w:val="00F1650E"/>
    <w:rsid w:val="00F20019"/>
    <w:rsid w:val="00F21194"/>
    <w:rsid w:val="00F229F0"/>
    <w:rsid w:val="00F253BD"/>
    <w:rsid w:val="00F2584E"/>
    <w:rsid w:val="00F26060"/>
    <w:rsid w:val="00F33E5D"/>
    <w:rsid w:val="00F344E6"/>
    <w:rsid w:val="00F47283"/>
    <w:rsid w:val="00F507CC"/>
    <w:rsid w:val="00F51E3F"/>
    <w:rsid w:val="00F5478E"/>
    <w:rsid w:val="00F559E1"/>
    <w:rsid w:val="00F5727D"/>
    <w:rsid w:val="00F63708"/>
    <w:rsid w:val="00F66703"/>
    <w:rsid w:val="00F66D25"/>
    <w:rsid w:val="00F66DE9"/>
    <w:rsid w:val="00F70BB0"/>
    <w:rsid w:val="00F714C4"/>
    <w:rsid w:val="00F71700"/>
    <w:rsid w:val="00F71DE7"/>
    <w:rsid w:val="00F72528"/>
    <w:rsid w:val="00F72787"/>
    <w:rsid w:val="00F72BFD"/>
    <w:rsid w:val="00F7446D"/>
    <w:rsid w:val="00F75306"/>
    <w:rsid w:val="00F766DC"/>
    <w:rsid w:val="00F77C00"/>
    <w:rsid w:val="00F80113"/>
    <w:rsid w:val="00F820E9"/>
    <w:rsid w:val="00F83631"/>
    <w:rsid w:val="00F83A99"/>
    <w:rsid w:val="00F83BA5"/>
    <w:rsid w:val="00F866C4"/>
    <w:rsid w:val="00F9144F"/>
    <w:rsid w:val="00F96038"/>
    <w:rsid w:val="00F96A00"/>
    <w:rsid w:val="00F976E3"/>
    <w:rsid w:val="00FA3574"/>
    <w:rsid w:val="00FA57D4"/>
    <w:rsid w:val="00FA5E46"/>
    <w:rsid w:val="00FA71C6"/>
    <w:rsid w:val="00FA7683"/>
    <w:rsid w:val="00FA7994"/>
    <w:rsid w:val="00FA7EAA"/>
    <w:rsid w:val="00FB2A01"/>
    <w:rsid w:val="00FB4F83"/>
    <w:rsid w:val="00FB537F"/>
    <w:rsid w:val="00FB5C25"/>
    <w:rsid w:val="00FB6085"/>
    <w:rsid w:val="00FB66C8"/>
    <w:rsid w:val="00FB70BD"/>
    <w:rsid w:val="00FC0CE3"/>
    <w:rsid w:val="00FC4A59"/>
    <w:rsid w:val="00FC6C74"/>
    <w:rsid w:val="00FD07CD"/>
    <w:rsid w:val="00FD1DC7"/>
    <w:rsid w:val="00FD392F"/>
    <w:rsid w:val="00FD3A5C"/>
    <w:rsid w:val="00FD77FE"/>
    <w:rsid w:val="00FE0AF8"/>
    <w:rsid w:val="00FE113F"/>
    <w:rsid w:val="00FE1A0B"/>
    <w:rsid w:val="00FE1EF7"/>
    <w:rsid w:val="00FE1F88"/>
    <w:rsid w:val="00FE46F4"/>
    <w:rsid w:val="00FF08DB"/>
    <w:rsid w:val="00FF2A54"/>
    <w:rsid w:val="00FF30E5"/>
    <w:rsid w:val="00FF5622"/>
    <w:rsid w:val="00FF5C8B"/>
    <w:rsid w:val="00FF7ECC"/>
    <w:rsid w:val="012C4D39"/>
    <w:rsid w:val="0139C507"/>
    <w:rsid w:val="014B4E8E"/>
    <w:rsid w:val="0188BE08"/>
    <w:rsid w:val="0189C71B"/>
    <w:rsid w:val="019DC6A0"/>
    <w:rsid w:val="01AC8868"/>
    <w:rsid w:val="01DAA65F"/>
    <w:rsid w:val="01F8F6B6"/>
    <w:rsid w:val="01FDFCAC"/>
    <w:rsid w:val="02370B4F"/>
    <w:rsid w:val="025CC94B"/>
    <w:rsid w:val="026590BB"/>
    <w:rsid w:val="02849CA0"/>
    <w:rsid w:val="02AFEBAF"/>
    <w:rsid w:val="02B5207C"/>
    <w:rsid w:val="02D42CC7"/>
    <w:rsid w:val="030382F3"/>
    <w:rsid w:val="03142140"/>
    <w:rsid w:val="034BA726"/>
    <w:rsid w:val="035AE1F9"/>
    <w:rsid w:val="0369913C"/>
    <w:rsid w:val="036A0A66"/>
    <w:rsid w:val="03760B3F"/>
    <w:rsid w:val="03B2EC25"/>
    <w:rsid w:val="0438C13F"/>
    <w:rsid w:val="046ECE0A"/>
    <w:rsid w:val="0476CC7E"/>
    <w:rsid w:val="04ACB15B"/>
    <w:rsid w:val="04D5F2D2"/>
    <w:rsid w:val="050A4CB0"/>
    <w:rsid w:val="0561058E"/>
    <w:rsid w:val="056A5803"/>
    <w:rsid w:val="0592E9E6"/>
    <w:rsid w:val="059D825D"/>
    <w:rsid w:val="05BFC784"/>
    <w:rsid w:val="05DA4787"/>
    <w:rsid w:val="05DF9FF4"/>
    <w:rsid w:val="05E44BC8"/>
    <w:rsid w:val="0610DA96"/>
    <w:rsid w:val="062C4CCF"/>
    <w:rsid w:val="0638C3AE"/>
    <w:rsid w:val="066A78BA"/>
    <w:rsid w:val="066ABC0E"/>
    <w:rsid w:val="0682F357"/>
    <w:rsid w:val="06AE550B"/>
    <w:rsid w:val="06E034D4"/>
    <w:rsid w:val="0712C124"/>
    <w:rsid w:val="0718C780"/>
    <w:rsid w:val="072E7C6A"/>
    <w:rsid w:val="07466685"/>
    <w:rsid w:val="0750EA7D"/>
    <w:rsid w:val="0759C373"/>
    <w:rsid w:val="075A47FE"/>
    <w:rsid w:val="07854641"/>
    <w:rsid w:val="07B94191"/>
    <w:rsid w:val="07D270D8"/>
    <w:rsid w:val="07D6EA85"/>
    <w:rsid w:val="07D9F81A"/>
    <w:rsid w:val="07E15D09"/>
    <w:rsid w:val="07E35434"/>
    <w:rsid w:val="07E95525"/>
    <w:rsid w:val="0820F3D1"/>
    <w:rsid w:val="08282176"/>
    <w:rsid w:val="082ECFFC"/>
    <w:rsid w:val="0842CFB2"/>
    <w:rsid w:val="085EC477"/>
    <w:rsid w:val="08CE6BAC"/>
    <w:rsid w:val="08E89838"/>
    <w:rsid w:val="08F29CB9"/>
    <w:rsid w:val="09016FB3"/>
    <w:rsid w:val="091D8BB3"/>
    <w:rsid w:val="093F066F"/>
    <w:rsid w:val="09455104"/>
    <w:rsid w:val="09628F1C"/>
    <w:rsid w:val="09691F69"/>
    <w:rsid w:val="09CBA047"/>
    <w:rsid w:val="09D06335"/>
    <w:rsid w:val="0A1678DC"/>
    <w:rsid w:val="0A324E2B"/>
    <w:rsid w:val="0A53D87C"/>
    <w:rsid w:val="0A5D8513"/>
    <w:rsid w:val="0A677544"/>
    <w:rsid w:val="0A795518"/>
    <w:rsid w:val="0A89D44A"/>
    <w:rsid w:val="0A9704EA"/>
    <w:rsid w:val="0AAC5E00"/>
    <w:rsid w:val="0AE6B149"/>
    <w:rsid w:val="0B032E64"/>
    <w:rsid w:val="0B054A3A"/>
    <w:rsid w:val="0B1630DD"/>
    <w:rsid w:val="0B4542B2"/>
    <w:rsid w:val="0B48B9F2"/>
    <w:rsid w:val="0B7F80D4"/>
    <w:rsid w:val="0B881F2E"/>
    <w:rsid w:val="0B908A00"/>
    <w:rsid w:val="0B909698"/>
    <w:rsid w:val="0B9347AE"/>
    <w:rsid w:val="0BAFAEAA"/>
    <w:rsid w:val="0BD3DA42"/>
    <w:rsid w:val="0BE56A3F"/>
    <w:rsid w:val="0C096424"/>
    <w:rsid w:val="0C0C5DD3"/>
    <w:rsid w:val="0C1DB417"/>
    <w:rsid w:val="0C232BE4"/>
    <w:rsid w:val="0C2BD0AD"/>
    <w:rsid w:val="0C3A11DC"/>
    <w:rsid w:val="0C3D71BE"/>
    <w:rsid w:val="0C4B925F"/>
    <w:rsid w:val="0C5ACAEB"/>
    <w:rsid w:val="0C789E27"/>
    <w:rsid w:val="0CFBA6BE"/>
    <w:rsid w:val="0D00B93D"/>
    <w:rsid w:val="0D11C8DF"/>
    <w:rsid w:val="0D1FEBCF"/>
    <w:rsid w:val="0D3AC8BE"/>
    <w:rsid w:val="0D71A2CD"/>
    <w:rsid w:val="0DACF22F"/>
    <w:rsid w:val="0DDADC02"/>
    <w:rsid w:val="0E1E2A55"/>
    <w:rsid w:val="0E27F5CE"/>
    <w:rsid w:val="0EB12D89"/>
    <w:rsid w:val="0EB39AFB"/>
    <w:rsid w:val="0ED1ABA6"/>
    <w:rsid w:val="0EDDF0B7"/>
    <w:rsid w:val="0F2B7561"/>
    <w:rsid w:val="0F570C89"/>
    <w:rsid w:val="0F604916"/>
    <w:rsid w:val="0F661BC5"/>
    <w:rsid w:val="0F6991E6"/>
    <w:rsid w:val="0F6B997B"/>
    <w:rsid w:val="0F820F18"/>
    <w:rsid w:val="0FADE9C7"/>
    <w:rsid w:val="0FB7E2E3"/>
    <w:rsid w:val="104091A9"/>
    <w:rsid w:val="106F59C7"/>
    <w:rsid w:val="1075C492"/>
    <w:rsid w:val="10840BBC"/>
    <w:rsid w:val="10ABD3D3"/>
    <w:rsid w:val="10B4A5AA"/>
    <w:rsid w:val="111AAF65"/>
    <w:rsid w:val="1125A74B"/>
    <w:rsid w:val="112C1CC5"/>
    <w:rsid w:val="1131C51A"/>
    <w:rsid w:val="114096B0"/>
    <w:rsid w:val="114D6451"/>
    <w:rsid w:val="1166A3AE"/>
    <w:rsid w:val="116BFE51"/>
    <w:rsid w:val="11A9ADA3"/>
    <w:rsid w:val="11DB7485"/>
    <w:rsid w:val="11E08324"/>
    <w:rsid w:val="11E26FC5"/>
    <w:rsid w:val="11EC0FFE"/>
    <w:rsid w:val="11F7B914"/>
    <w:rsid w:val="120A85E4"/>
    <w:rsid w:val="122C30E5"/>
    <w:rsid w:val="122E2790"/>
    <w:rsid w:val="123E4CEC"/>
    <w:rsid w:val="1254C858"/>
    <w:rsid w:val="127DF0E5"/>
    <w:rsid w:val="128254C6"/>
    <w:rsid w:val="128AE2DC"/>
    <w:rsid w:val="12A36B3B"/>
    <w:rsid w:val="12AD98D7"/>
    <w:rsid w:val="12B74CCA"/>
    <w:rsid w:val="130B4B7D"/>
    <w:rsid w:val="1312A06C"/>
    <w:rsid w:val="135BEC61"/>
    <w:rsid w:val="1374560E"/>
    <w:rsid w:val="1394C87C"/>
    <w:rsid w:val="13ABA7B6"/>
    <w:rsid w:val="13AF2A44"/>
    <w:rsid w:val="13BFA087"/>
    <w:rsid w:val="13C66F21"/>
    <w:rsid w:val="13F0144D"/>
    <w:rsid w:val="1403E7E5"/>
    <w:rsid w:val="1432EC35"/>
    <w:rsid w:val="143CF70E"/>
    <w:rsid w:val="144E2CD3"/>
    <w:rsid w:val="14BB214C"/>
    <w:rsid w:val="15651E4A"/>
    <w:rsid w:val="15671DCA"/>
    <w:rsid w:val="15A2E766"/>
    <w:rsid w:val="16148A3A"/>
    <w:rsid w:val="1638A326"/>
    <w:rsid w:val="1640E09D"/>
    <w:rsid w:val="16504FE6"/>
    <w:rsid w:val="167F7A91"/>
    <w:rsid w:val="16936F16"/>
    <w:rsid w:val="16CA1953"/>
    <w:rsid w:val="170F1F90"/>
    <w:rsid w:val="17250B5F"/>
    <w:rsid w:val="17387522"/>
    <w:rsid w:val="178016D7"/>
    <w:rsid w:val="17AD7199"/>
    <w:rsid w:val="17BA4297"/>
    <w:rsid w:val="17DC020F"/>
    <w:rsid w:val="1805A25C"/>
    <w:rsid w:val="180606BD"/>
    <w:rsid w:val="180693E0"/>
    <w:rsid w:val="18153ED5"/>
    <w:rsid w:val="1856180A"/>
    <w:rsid w:val="19856342"/>
    <w:rsid w:val="19AE8C24"/>
    <w:rsid w:val="19BB080D"/>
    <w:rsid w:val="19DFA1B6"/>
    <w:rsid w:val="19F6EE3A"/>
    <w:rsid w:val="1A000D27"/>
    <w:rsid w:val="1A0DEDAF"/>
    <w:rsid w:val="1A4AE1C1"/>
    <w:rsid w:val="1A5BB57C"/>
    <w:rsid w:val="1A768AC6"/>
    <w:rsid w:val="1A7898B9"/>
    <w:rsid w:val="1AA0A061"/>
    <w:rsid w:val="1AB63AED"/>
    <w:rsid w:val="1B2ABABB"/>
    <w:rsid w:val="1B2CB590"/>
    <w:rsid w:val="1B5EDA5E"/>
    <w:rsid w:val="1B774A32"/>
    <w:rsid w:val="1BA86FCA"/>
    <w:rsid w:val="1BABB571"/>
    <w:rsid w:val="1BC2F310"/>
    <w:rsid w:val="1BC303E7"/>
    <w:rsid w:val="1BFEF8CB"/>
    <w:rsid w:val="1C25B5EF"/>
    <w:rsid w:val="1C3DB905"/>
    <w:rsid w:val="1C46ACD5"/>
    <w:rsid w:val="1C754EB7"/>
    <w:rsid w:val="1C778185"/>
    <w:rsid w:val="1C85CF5F"/>
    <w:rsid w:val="1C99C40F"/>
    <w:rsid w:val="1C9AB8FB"/>
    <w:rsid w:val="1CD13691"/>
    <w:rsid w:val="1D01EDAA"/>
    <w:rsid w:val="1D042622"/>
    <w:rsid w:val="1D162910"/>
    <w:rsid w:val="1D448992"/>
    <w:rsid w:val="1D5FC19C"/>
    <w:rsid w:val="1D758D61"/>
    <w:rsid w:val="1D94FD19"/>
    <w:rsid w:val="1DA221EB"/>
    <w:rsid w:val="1DACEDF6"/>
    <w:rsid w:val="1E00E5DA"/>
    <w:rsid w:val="1E2EAD74"/>
    <w:rsid w:val="1E375E94"/>
    <w:rsid w:val="1E4B7ACE"/>
    <w:rsid w:val="1EC5A6C5"/>
    <w:rsid w:val="1F313117"/>
    <w:rsid w:val="1F452568"/>
    <w:rsid w:val="1F520E32"/>
    <w:rsid w:val="1F6DAD4E"/>
    <w:rsid w:val="1FBB303E"/>
    <w:rsid w:val="1FE050D4"/>
    <w:rsid w:val="1FE58546"/>
    <w:rsid w:val="1FEE0966"/>
    <w:rsid w:val="200F71B9"/>
    <w:rsid w:val="2014CA06"/>
    <w:rsid w:val="20212969"/>
    <w:rsid w:val="20355945"/>
    <w:rsid w:val="203EAD45"/>
    <w:rsid w:val="20618908"/>
    <w:rsid w:val="207C4CA9"/>
    <w:rsid w:val="2090A3CC"/>
    <w:rsid w:val="20A60BE4"/>
    <w:rsid w:val="2106043C"/>
    <w:rsid w:val="212EEA56"/>
    <w:rsid w:val="2154D8B9"/>
    <w:rsid w:val="217F0E97"/>
    <w:rsid w:val="218F97A9"/>
    <w:rsid w:val="21B0D706"/>
    <w:rsid w:val="21C43E89"/>
    <w:rsid w:val="21C8A094"/>
    <w:rsid w:val="21F15C7B"/>
    <w:rsid w:val="22227E69"/>
    <w:rsid w:val="22699878"/>
    <w:rsid w:val="22A244A3"/>
    <w:rsid w:val="22C0E377"/>
    <w:rsid w:val="230D6F1A"/>
    <w:rsid w:val="2330C4DB"/>
    <w:rsid w:val="235779D3"/>
    <w:rsid w:val="23826A0D"/>
    <w:rsid w:val="238F0EE9"/>
    <w:rsid w:val="2397C523"/>
    <w:rsid w:val="23C7643A"/>
    <w:rsid w:val="23D737AB"/>
    <w:rsid w:val="23F00C7B"/>
    <w:rsid w:val="24085113"/>
    <w:rsid w:val="2411E739"/>
    <w:rsid w:val="2427B3F1"/>
    <w:rsid w:val="2431A4FC"/>
    <w:rsid w:val="2447B01C"/>
    <w:rsid w:val="24556689"/>
    <w:rsid w:val="2455E363"/>
    <w:rsid w:val="246B99BA"/>
    <w:rsid w:val="246E75D3"/>
    <w:rsid w:val="247A4C78"/>
    <w:rsid w:val="24A42208"/>
    <w:rsid w:val="24CC41C6"/>
    <w:rsid w:val="24E1FF02"/>
    <w:rsid w:val="2515111E"/>
    <w:rsid w:val="251DB053"/>
    <w:rsid w:val="25239CD6"/>
    <w:rsid w:val="25580B7E"/>
    <w:rsid w:val="255A06F6"/>
    <w:rsid w:val="256EF9A2"/>
    <w:rsid w:val="2583198E"/>
    <w:rsid w:val="25A246DA"/>
    <w:rsid w:val="25AEE9A3"/>
    <w:rsid w:val="25BCB1F9"/>
    <w:rsid w:val="25BEBA7F"/>
    <w:rsid w:val="261209D5"/>
    <w:rsid w:val="261C89C8"/>
    <w:rsid w:val="262E137C"/>
    <w:rsid w:val="26361329"/>
    <w:rsid w:val="2638658C"/>
    <w:rsid w:val="2639D1C6"/>
    <w:rsid w:val="26AF8E59"/>
    <w:rsid w:val="26BED3DE"/>
    <w:rsid w:val="26C4B0EC"/>
    <w:rsid w:val="26E8EBBF"/>
    <w:rsid w:val="270D0549"/>
    <w:rsid w:val="27685725"/>
    <w:rsid w:val="276FE980"/>
    <w:rsid w:val="27892671"/>
    <w:rsid w:val="27A2956C"/>
    <w:rsid w:val="27FBF6F4"/>
    <w:rsid w:val="280F2B62"/>
    <w:rsid w:val="281FC149"/>
    <w:rsid w:val="28A0A899"/>
    <w:rsid w:val="28AFB258"/>
    <w:rsid w:val="28CAD298"/>
    <w:rsid w:val="28CBAF7E"/>
    <w:rsid w:val="28E160D0"/>
    <w:rsid w:val="290DAFAA"/>
    <w:rsid w:val="292BB2FF"/>
    <w:rsid w:val="2936B016"/>
    <w:rsid w:val="2948D5F2"/>
    <w:rsid w:val="29638D8D"/>
    <w:rsid w:val="29680EDD"/>
    <w:rsid w:val="297476AC"/>
    <w:rsid w:val="297C2F46"/>
    <w:rsid w:val="29C0CF43"/>
    <w:rsid w:val="29C79BA5"/>
    <w:rsid w:val="29D322CE"/>
    <w:rsid w:val="2A09F594"/>
    <w:rsid w:val="2A167F21"/>
    <w:rsid w:val="2A6CDA64"/>
    <w:rsid w:val="2A700BF0"/>
    <w:rsid w:val="2A767773"/>
    <w:rsid w:val="2A94B37E"/>
    <w:rsid w:val="2ACB38AD"/>
    <w:rsid w:val="2ADC30AC"/>
    <w:rsid w:val="2AE2C57D"/>
    <w:rsid w:val="2B1723B6"/>
    <w:rsid w:val="2B1F33CC"/>
    <w:rsid w:val="2B21E2E6"/>
    <w:rsid w:val="2B3225BC"/>
    <w:rsid w:val="2B403F73"/>
    <w:rsid w:val="2B43993B"/>
    <w:rsid w:val="2B511CDB"/>
    <w:rsid w:val="2B927D99"/>
    <w:rsid w:val="2B9E873F"/>
    <w:rsid w:val="2BA523EB"/>
    <w:rsid w:val="2BC2D7A9"/>
    <w:rsid w:val="2BDFAA03"/>
    <w:rsid w:val="2BEA5185"/>
    <w:rsid w:val="2BF769AC"/>
    <w:rsid w:val="2C3BA451"/>
    <w:rsid w:val="2C3CBA08"/>
    <w:rsid w:val="2C644CB0"/>
    <w:rsid w:val="2CA5CB25"/>
    <w:rsid w:val="2CB1EB6D"/>
    <w:rsid w:val="2D00BFE3"/>
    <w:rsid w:val="2D13C1E4"/>
    <w:rsid w:val="2D282467"/>
    <w:rsid w:val="2D3153E0"/>
    <w:rsid w:val="2D43D5E8"/>
    <w:rsid w:val="2D4E3B59"/>
    <w:rsid w:val="2D952BA4"/>
    <w:rsid w:val="2D996690"/>
    <w:rsid w:val="2DB260A4"/>
    <w:rsid w:val="2E34F6C3"/>
    <w:rsid w:val="2E5E3C57"/>
    <w:rsid w:val="2E5FBEEC"/>
    <w:rsid w:val="2E70C360"/>
    <w:rsid w:val="2E7D7F72"/>
    <w:rsid w:val="2E88F1D9"/>
    <w:rsid w:val="2E916000"/>
    <w:rsid w:val="2ED5B0C3"/>
    <w:rsid w:val="2EE89C34"/>
    <w:rsid w:val="2EF5DDA3"/>
    <w:rsid w:val="2F039CA1"/>
    <w:rsid w:val="2F23C48F"/>
    <w:rsid w:val="2F39864F"/>
    <w:rsid w:val="2F74981D"/>
    <w:rsid w:val="2FA2F1BE"/>
    <w:rsid w:val="2FA8C0A2"/>
    <w:rsid w:val="2FBE685A"/>
    <w:rsid w:val="2FD5CF9A"/>
    <w:rsid w:val="307D74D7"/>
    <w:rsid w:val="3086FDCE"/>
    <w:rsid w:val="309C25AF"/>
    <w:rsid w:val="30A79424"/>
    <w:rsid w:val="30B3CFEA"/>
    <w:rsid w:val="30CD3B09"/>
    <w:rsid w:val="30F2205A"/>
    <w:rsid w:val="3131893C"/>
    <w:rsid w:val="31470678"/>
    <w:rsid w:val="3165BF3A"/>
    <w:rsid w:val="31988487"/>
    <w:rsid w:val="319A10C7"/>
    <w:rsid w:val="31B4402A"/>
    <w:rsid w:val="31BA07D3"/>
    <w:rsid w:val="31C7BE4A"/>
    <w:rsid w:val="31D9BAAD"/>
    <w:rsid w:val="31DC4972"/>
    <w:rsid w:val="31DD16B4"/>
    <w:rsid w:val="31DD4BCD"/>
    <w:rsid w:val="31E77B4A"/>
    <w:rsid w:val="31FAA068"/>
    <w:rsid w:val="3227ACE2"/>
    <w:rsid w:val="324A4FC4"/>
    <w:rsid w:val="32AA186B"/>
    <w:rsid w:val="32AE46E3"/>
    <w:rsid w:val="32C0DAE1"/>
    <w:rsid w:val="3300F4E1"/>
    <w:rsid w:val="331FC4AF"/>
    <w:rsid w:val="336639FF"/>
    <w:rsid w:val="337A989D"/>
    <w:rsid w:val="33CE0D01"/>
    <w:rsid w:val="33F7F21B"/>
    <w:rsid w:val="33FE3572"/>
    <w:rsid w:val="3400EDF3"/>
    <w:rsid w:val="340CABBA"/>
    <w:rsid w:val="3416EDEC"/>
    <w:rsid w:val="342323A1"/>
    <w:rsid w:val="343049ED"/>
    <w:rsid w:val="34379684"/>
    <w:rsid w:val="343CBDA0"/>
    <w:rsid w:val="34C1DBF5"/>
    <w:rsid w:val="34E0BF4C"/>
    <w:rsid w:val="3500D8F2"/>
    <w:rsid w:val="3506E781"/>
    <w:rsid w:val="354B2C3C"/>
    <w:rsid w:val="355C3E4A"/>
    <w:rsid w:val="35802FC0"/>
    <w:rsid w:val="358CE00C"/>
    <w:rsid w:val="359B1677"/>
    <w:rsid w:val="35ABBCE3"/>
    <w:rsid w:val="35AE59CE"/>
    <w:rsid w:val="35B710F8"/>
    <w:rsid w:val="35D68038"/>
    <w:rsid w:val="35FFE0B2"/>
    <w:rsid w:val="362E39D8"/>
    <w:rsid w:val="364839DB"/>
    <w:rsid w:val="364CEB23"/>
    <w:rsid w:val="3673DE4D"/>
    <w:rsid w:val="3680A17E"/>
    <w:rsid w:val="3682B131"/>
    <w:rsid w:val="3696CEB7"/>
    <w:rsid w:val="36CD2508"/>
    <w:rsid w:val="36DFB6DB"/>
    <w:rsid w:val="36EED773"/>
    <w:rsid w:val="36F026D1"/>
    <w:rsid w:val="36F922EA"/>
    <w:rsid w:val="371F6AC1"/>
    <w:rsid w:val="3759BFA1"/>
    <w:rsid w:val="375CCD3B"/>
    <w:rsid w:val="376B75DA"/>
    <w:rsid w:val="380402D2"/>
    <w:rsid w:val="382C9379"/>
    <w:rsid w:val="3842B85B"/>
    <w:rsid w:val="3860C567"/>
    <w:rsid w:val="38B26621"/>
    <w:rsid w:val="38B6F020"/>
    <w:rsid w:val="39392EF5"/>
    <w:rsid w:val="39461CD6"/>
    <w:rsid w:val="396A8DE5"/>
    <w:rsid w:val="399EE987"/>
    <w:rsid w:val="39AAF6E4"/>
    <w:rsid w:val="39CABCF6"/>
    <w:rsid w:val="39D0F8E4"/>
    <w:rsid w:val="39FD171F"/>
    <w:rsid w:val="3A1743F5"/>
    <w:rsid w:val="3A2A2180"/>
    <w:rsid w:val="3A2CC0B7"/>
    <w:rsid w:val="3A36255B"/>
    <w:rsid w:val="3A41B0F6"/>
    <w:rsid w:val="3A495F4E"/>
    <w:rsid w:val="3A545BE7"/>
    <w:rsid w:val="3A6B8C0F"/>
    <w:rsid w:val="3A7CBF93"/>
    <w:rsid w:val="3AAB49F0"/>
    <w:rsid w:val="3AAB5608"/>
    <w:rsid w:val="3AC50628"/>
    <w:rsid w:val="3AD9434F"/>
    <w:rsid w:val="3B38E0F2"/>
    <w:rsid w:val="3B6C0DC8"/>
    <w:rsid w:val="3B79E7C5"/>
    <w:rsid w:val="3B7D6BBA"/>
    <w:rsid w:val="3B92E978"/>
    <w:rsid w:val="3BB8DC0A"/>
    <w:rsid w:val="3BBCCA54"/>
    <w:rsid w:val="3C1656BE"/>
    <w:rsid w:val="3C16C9DB"/>
    <w:rsid w:val="3C360F45"/>
    <w:rsid w:val="3C464A27"/>
    <w:rsid w:val="3CD9D1BE"/>
    <w:rsid w:val="3CEA09ED"/>
    <w:rsid w:val="3CF8BEE2"/>
    <w:rsid w:val="3D0DCF8D"/>
    <w:rsid w:val="3D153A3A"/>
    <w:rsid w:val="3D4BB471"/>
    <w:rsid w:val="3D4C2E30"/>
    <w:rsid w:val="3D5726BD"/>
    <w:rsid w:val="3D77A4B1"/>
    <w:rsid w:val="3DA10D35"/>
    <w:rsid w:val="3DD0454F"/>
    <w:rsid w:val="3DE9FAE1"/>
    <w:rsid w:val="3DEA1FD4"/>
    <w:rsid w:val="3E266B91"/>
    <w:rsid w:val="3E558847"/>
    <w:rsid w:val="3E6B87F2"/>
    <w:rsid w:val="3E92B8FB"/>
    <w:rsid w:val="3E9A2CD7"/>
    <w:rsid w:val="3EA3C9EA"/>
    <w:rsid w:val="3EE9D043"/>
    <w:rsid w:val="3EEA2DA5"/>
    <w:rsid w:val="3F0C75F8"/>
    <w:rsid w:val="3F0CEC84"/>
    <w:rsid w:val="3F1830A0"/>
    <w:rsid w:val="3F3164BE"/>
    <w:rsid w:val="3F472B64"/>
    <w:rsid w:val="3F53B441"/>
    <w:rsid w:val="3F827436"/>
    <w:rsid w:val="3F984EB9"/>
    <w:rsid w:val="3FD6700C"/>
    <w:rsid w:val="3FF45E4B"/>
    <w:rsid w:val="40021EEF"/>
    <w:rsid w:val="40044286"/>
    <w:rsid w:val="40106F39"/>
    <w:rsid w:val="40194EBC"/>
    <w:rsid w:val="401A4936"/>
    <w:rsid w:val="403A546D"/>
    <w:rsid w:val="403B4C25"/>
    <w:rsid w:val="403CE58E"/>
    <w:rsid w:val="4088F754"/>
    <w:rsid w:val="409AA3C2"/>
    <w:rsid w:val="40AA8738"/>
    <w:rsid w:val="40AE9F96"/>
    <w:rsid w:val="40B2EB71"/>
    <w:rsid w:val="40B840A7"/>
    <w:rsid w:val="40BC1B9E"/>
    <w:rsid w:val="40C41CC3"/>
    <w:rsid w:val="40CF8CDA"/>
    <w:rsid w:val="4102C3FE"/>
    <w:rsid w:val="41250D3E"/>
    <w:rsid w:val="412E5210"/>
    <w:rsid w:val="4161FFE8"/>
    <w:rsid w:val="41B1D978"/>
    <w:rsid w:val="4230DECE"/>
    <w:rsid w:val="424065DA"/>
    <w:rsid w:val="427E62A8"/>
    <w:rsid w:val="42805393"/>
    <w:rsid w:val="42878519"/>
    <w:rsid w:val="4294A99D"/>
    <w:rsid w:val="42BD43D8"/>
    <w:rsid w:val="42F41F81"/>
    <w:rsid w:val="430C97D1"/>
    <w:rsid w:val="430EAF8F"/>
    <w:rsid w:val="436FAE69"/>
    <w:rsid w:val="43A41D9D"/>
    <w:rsid w:val="44182CA0"/>
    <w:rsid w:val="44200AB3"/>
    <w:rsid w:val="44406704"/>
    <w:rsid w:val="4467C234"/>
    <w:rsid w:val="448F0A8B"/>
    <w:rsid w:val="44B7245C"/>
    <w:rsid w:val="44D03728"/>
    <w:rsid w:val="44DCD471"/>
    <w:rsid w:val="450FA0C2"/>
    <w:rsid w:val="452DB078"/>
    <w:rsid w:val="4531C0F7"/>
    <w:rsid w:val="45396916"/>
    <w:rsid w:val="453D4B8D"/>
    <w:rsid w:val="4561BC74"/>
    <w:rsid w:val="45783AE4"/>
    <w:rsid w:val="457FFF95"/>
    <w:rsid w:val="4581F173"/>
    <w:rsid w:val="458A45A1"/>
    <w:rsid w:val="458A7395"/>
    <w:rsid w:val="459A0E68"/>
    <w:rsid w:val="45BD2DAB"/>
    <w:rsid w:val="45D10B73"/>
    <w:rsid w:val="45D4C1B4"/>
    <w:rsid w:val="45ECD6C8"/>
    <w:rsid w:val="460A5B0C"/>
    <w:rsid w:val="46488826"/>
    <w:rsid w:val="4661AEAB"/>
    <w:rsid w:val="466EFFDF"/>
    <w:rsid w:val="4713209E"/>
    <w:rsid w:val="47141ABE"/>
    <w:rsid w:val="471A5BE5"/>
    <w:rsid w:val="471F7E83"/>
    <w:rsid w:val="4729D74A"/>
    <w:rsid w:val="472ED057"/>
    <w:rsid w:val="4756AF24"/>
    <w:rsid w:val="47712DED"/>
    <w:rsid w:val="478C86F4"/>
    <w:rsid w:val="47B88D31"/>
    <w:rsid w:val="47BB1469"/>
    <w:rsid w:val="481791E8"/>
    <w:rsid w:val="488497A0"/>
    <w:rsid w:val="4893DCA9"/>
    <w:rsid w:val="48B5551C"/>
    <w:rsid w:val="49091962"/>
    <w:rsid w:val="49411C65"/>
    <w:rsid w:val="4963F32C"/>
    <w:rsid w:val="499E9ACB"/>
    <w:rsid w:val="499F2C7F"/>
    <w:rsid w:val="49A92910"/>
    <w:rsid w:val="49AB882F"/>
    <w:rsid w:val="49CCD3BC"/>
    <w:rsid w:val="49CE7D9E"/>
    <w:rsid w:val="49EEFEBA"/>
    <w:rsid w:val="4A22D828"/>
    <w:rsid w:val="4A317254"/>
    <w:rsid w:val="4A6DA309"/>
    <w:rsid w:val="4A858CA4"/>
    <w:rsid w:val="4A9FBF2A"/>
    <w:rsid w:val="4AB2CE20"/>
    <w:rsid w:val="4AB5F819"/>
    <w:rsid w:val="4AC19304"/>
    <w:rsid w:val="4AC50262"/>
    <w:rsid w:val="4AEAFC82"/>
    <w:rsid w:val="4B0611C1"/>
    <w:rsid w:val="4B5EA1B5"/>
    <w:rsid w:val="4B672A9F"/>
    <w:rsid w:val="4B79ACC9"/>
    <w:rsid w:val="4C37882B"/>
    <w:rsid w:val="4C752471"/>
    <w:rsid w:val="4C84FCC8"/>
    <w:rsid w:val="4C916E83"/>
    <w:rsid w:val="4C91B6C9"/>
    <w:rsid w:val="4CB857B3"/>
    <w:rsid w:val="4CC63D22"/>
    <w:rsid w:val="4CE31F96"/>
    <w:rsid w:val="4CFADD4C"/>
    <w:rsid w:val="4D243DD9"/>
    <w:rsid w:val="4D27408E"/>
    <w:rsid w:val="4D3ACB90"/>
    <w:rsid w:val="4D5C8A33"/>
    <w:rsid w:val="4D5D26D8"/>
    <w:rsid w:val="4D80FDC4"/>
    <w:rsid w:val="4D88372F"/>
    <w:rsid w:val="4DEE263B"/>
    <w:rsid w:val="4DEF1075"/>
    <w:rsid w:val="4DFC336D"/>
    <w:rsid w:val="4E0D01C0"/>
    <w:rsid w:val="4E16020B"/>
    <w:rsid w:val="4E18C617"/>
    <w:rsid w:val="4E4633A9"/>
    <w:rsid w:val="4E800414"/>
    <w:rsid w:val="4E8182A0"/>
    <w:rsid w:val="4E9A2447"/>
    <w:rsid w:val="4ECD6625"/>
    <w:rsid w:val="4F1C74F7"/>
    <w:rsid w:val="4F55EF59"/>
    <w:rsid w:val="4F5801F3"/>
    <w:rsid w:val="4F77A6AA"/>
    <w:rsid w:val="4FA9D480"/>
    <w:rsid w:val="4FD3B88C"/>
    <w:rsid w:val="4FE10BA1"/>
    <w:rsid w:val="500588DC"/>
    <w:rsid w:val="501A0079"/>
    <w:rsid w:val="502CBD6C"/>
    <w:rsid w:val="5040A412"/>
    <w:rsid w:val="505633B8"/>
    <w:rsid w:val="5061773D"/>
    <w:rsid w:val="507DC6E0"/>
    <w:rsid w:val="5082C947"/>
    <w:rsid w:val="5083DB4E"/>
    <w:rsid w:val="509990C0"/>
    <w:rsid w:val="510DEBDB"/>
    <w:rsid w:val="51112F6E"/>
    <w:rsid w:val="5119B3CE"/>
    <w:rsid w:val="5164522A"/>
    <w:rsid w:val="51664BB9"/>
    <w:rsid w:val="517AF431"/>
    <w:rsid w:val="51831B37"/>
    <w:rsid w:val="51ABE6A4"/>
    <w:rsid w:val="51DC555C"/>
    <w:rsid w:val="51DD235D"/>
    <w:rsid w:val="51E948C0"/>
    <w:rsid w:val="51F63612"/>
    <w:rsid w:val="520E7C22"/>
    <w:rsid w:val="521C2301"/>
    <w:rsid w:val="5256543F"/>
    <w:rsid w:val="52666B2B"/>
    <w:rsid w:val="526DF9EB"/>
    <w:rsid w:val="526EAA49"/>
    <w:rsid w:val="52BBCDD0"/>
    <w:rsid w:val="52BD042F"/>
    <w:rsid w:val="52DD5A88"/>
    <w:rsid w:val="5301B9D2"/>
    <w:rsid w:val="53202A80"/>
    <w:rsid w:val="53242BB3"/>
    <w:rsid w:val="532B0583"/>
    <w:rsid w:val="537727AE"/>
    <w:rsid w:val="537CE33D"/>
    <w:rsid w:val="5380D306"/>
    <w:rsid w:val="538EA9AC"/>
    <w:rsid w:val="53F06939"/>
    <w:rsid w:val="53F6D262"/>
    <w:rsid w:val="549EF013"/>
    <w:rsid w:val="54A96499"/>
    <w:rsid w:val="55072EE5"/>
    <w:rsid w:val="55074D64"/>
    <w:rsid w:val="5537F563"/>
    <w:rsid w:val="55437318"/>
    <w:rsid w:val="554B486D"/>
    <w:rsid w:val="558F23F8"/>
    <w:rsid w:val="55931D4B"/>
    <w:rsid w:val="55A1BDEC"/>
    <w:rsid w:val="55B23A2D"/>
    <w:rsid w:val="55B74EF3"/>
    <w:rsid w:val="55E17B73"/>
    <w:rsid w:val="55EDE24D"/>
    <w:rsid w:val="561E3A48"/>
    <w:rsid w:val="56388750"/>
    <w:rsid w:val="563ED948"/>
    <w:rsid w:val="565101D2"/>
    <w:rsid w:val="56548BD0"/>
    <w:rsid w:val="565C91A7"/>
    <w:rsid w:val="56747F39"/>
    <w:rsid w:val="56C35D7F"/>
    <w:rsid w:val="571C0074"/>
    <w:rsid w:val="571DB4EF"/>
    <w:rsid w:val="5797B3BC"/>
    <w:rsid w:val="57B74902"/>
    <w:rsid w:val="57DBAF78"/>
    <w:rsid w:val="57EB6CAD"/>
    <w:rsid w:val="587A43B9"/>
    <w:rsid w:val="5883315D"/>
    <w:rsid w:val="589BFD7F"/>
    <w:rsid w:val="58BA25E3"/>
    <w:rsid w:val="58E4E0F4"/>
    <w:rsid w:val="59099EC5"/>
    <w:rsid w:val="592D0201"/>
    <w:rsid w:val="59327C1F"/>
    <w:rsid w:val="5948599E"/>
    <w:rsid w:val="594F83AD"/>
    <w:rsid w:val="59642A46"/>
    <w:rsid w:val="5988BCB2"/>
    <w:rsid w:val="59B3D751"/>
    <w:rsid w:val="59FA0CA7"/>
    <w:rsid w:val="5A0AF6F5"/>
    <w:rsid w:val="5A1E91AC"/>
    <w:rsid w:val="5A266341"/>
    <w:rsid w:val="5A2B1DA9"/>
    <w:rsid w:val="5A5CCAC3"/>
    <w:rsid w:val="5A8CAADC"/>
    <w:rsid w:val="5AAC9193"/>
    <w:rsid w:val="5AB56418"/>
    <w:rsid w:val="5AC81BD4"/>
    <w:rsid w:val="5AE27481"/>
    <w:rsid w:val="5B181DBB"/>
    <w:rsid w:val="5B3FBCB3"/>
    <w:rsid w:val="5B99B62D"/>
    <w:rsid w:val="5BA8CCE4"/>
    <w:rsid w:val="5BC1AA1A"/>
    <w:rsid w:val="5BD509DE"/>
    <w:rsid w:val="5C0351FE"/>
    <w:rsid w:val="5C3B0A7B"/>
    <w:rsid w:val="5C52050B"/>
    <w:rsid w:val="5C893815"/>
    <w:rsid w:val="5CB1E98F"/>
    <w:rsid w:val="5CC4D386"/>
    <w:rsid w:val="5D2F332F"/>
    <w:rsid w:val="5D4C986C"/>
    <w:rsid w:val="5D853F17"/>
    <w:rsid w:val="5DB10BC5"/>
    <w:rsid w:val="5DB9A359"/>
    <w:rsid w:val="5DC7FD37"/>
    <w:rsid w:val="5DD82E7B"/>
    <w:rsid w:val="5DE2A04E"/>
    <w:rsid w:val="5DF1776C"/>
    <w:rsid w:val="5DFA46CB"/>
    <w:rsid w:val="5DFE4CE4"/>
    <w:rsid w:val="5E1AC4FD"/>
    <w:rsid w:val="5E33CA49"/>
    <w:rsid w:val="5E514FC9"/>
    <w:rsid w:val="5E563111"/>
    <w:rsid w:val="5E83D091"/>
    <w:rsid w:val="5E9B894C"/>
    <w:rsid w:val="5EF55823"/>
    <w:rsid w:val="5F1FA0E5"/>
    <w:rsid w:val="5F3A1622"/>
    <w:rsid w:val="5F83BAD5"/>
    <w:rsid w:val="5F975825"/>
    <w:rsid w:val="5FAA2575"/>
    <w:rsid w:val="5FDF7BDD"/>
    <w:rsid w:val="5FF07951"/>
    <w:rsid w:val="6000475B"/>
    <w:rsid w:val="6004129C"/>
    <w:rsid w:val="602B12B0"/>
    <w:rsid w:val="602F8282"/>
    <w:rsid w:val="6058D29C"/>
    <w:rsid w:val="608DEC94"/>
    <w:rsid w:val="60931427"/>
    <w:rsid w:val="60CCFA4C"/>
    <w:rsid w:val="60DD9C13"/>
    <w:rsid w:val="60F041E8"/>
    <w:rsid w:val="61315523"/>
    <w:rsid w:val="61504BFE"/>
    <w:rsid w:val="618FB6F4"/>
    <w:rsid w:val="619B9F39"/>
    <w:rsid w:val="61C32834"/>
    <w:rsid w:val="61D16331"/>
    <w:rsid w:val="621977F6"/>
    <w:rsid w:val="6223E463"/>
    <w:rsid w:val="626A8266"/>
    <w:rsid w:val="626D985E"/>
    <w:rsid w:val="627C1D8C"/>
    <w:rsid w:val="62930854"/>
    <w:rsid w:val="629C5FB4"/>
    <w:rsid w:val="62C5AC48"/>
    <w:rsid w:val="62CCD8EE"/>
    <w:rsid w:val="62DF141C"/>
    <w:rsid w:val="62EA0E50"/>
    <w:rsid w:val="62FF266B"/>
    <w:rsid w:val="6301A143"/>
    <w:rsid w:val="63118EA6"/>
    <w:rsid w:val="632E6EDA"/>
    <w:rsid w:val="63495C61"/>
    <w:rsid w:val="635C0F8B"/>
    <w:rsid w:val="636A1653"/>
    <w:rsid w:val="63741C12"/>
    <w:rsid w:val="63970AEB"/>
    <w:rsid w:val="63B503B4"/>
    <w:rsid w:val="63B9EC4A"/>
    <w:rsid w:val="63E4A53E"/>
    <w:rsid w:val="640E5F19"/>
    <w:rsid w:val="6414BCE9"/>
    <w:rsid w:val="6461B557"/>
    <w:rsid w:val="649475DC"/>
    <w:rsid w:val="64A3AE51"/>
    <w:rsid w:val="64ABE4C9"/>
    <w:rsid w:val="64B8A42B"/>
    <w:rsid w:val="64FD5313"/>
    <w:rsid w:val="651398B4"/>
    <w:rsid w:val="651A0E30"/>
    <w:rsid w:val="654882D1"/>
    <w:rsid w:val="654DE069"/>
    <w:rsid w:val="6554B7C1"/>
    <w:rsid w:val="65651F91"/>
    <w:rsid w:val="65CA5ACA"/>
    <w:rsid w:val="65D04D89"/>
    <w:rsid w:val="6613406A"/>
    <w:rsid w:val="66424051"/>
    <w:rsid w:val="6647F27E"/>
    <w:rsid w:val="6662B02B"/>
    <w:rsid w:val="6665F831"/>
    <w:rsid w:val="66708B9D"/>
    <w:rsid w:val="66794CF1"/>
    <w:rsid w:val="667C673F"/>
    <w:rsid w:val="6697A9CD"/>
    <w:rsid w:val="66C4F85B"/>
    <w:rsid w:val="66E55C03"/>
    <w:rsid w:val="66F290B7"/>
    <w:rsid w:val="67226EB0"/>
    <w:rsid w:val="6747EC9E"/>
    <w:rsid w:val="67550EC6"/>
    <w:rsid w:val="675AEA81"/>
    <w:rsid w:val="67752F38"/>
    <w:rsid w:val="67899C56"/>
    <w:rsid w:val="6793114D"/>
    <w:rsid w:val="67E9636F"/>
    <w:rsid w:val="68243C55"/>
    <w:rsid w:val="682D0E0C"/>
    <w:rsid w:val="684231FC"/>
    <w:rsid w:val="68B3F04F"/>
    <w:rsid w:val="68C37C35"/>
    <w:rsid w:val="68C3BF8F"/>
    <w:rsid w:val="68CC88D7"/>
    <w:rsid w:val="68D4FD02"/>
    <w:rsid w:val="69037935"/>
    <w:rsid w:val="693B33EB"/>
    <w:rsid w:val="694A7D7D"/>
    <w:rsid w:val="6992E00A"/>
    <w:rsid w:val="69A83431"/>
    <w:rsid w:val="69BC89DE"/>
    <w:rsid w:val="69BDCCF1"/>
    <w:rsid w:val="69D45919"/>
    <w:rsid w:val="69DAB7A6"/>
    <w:rsid w:val="69F133E7"/>
    <w:rsid w:val="69FD3174"/>
    <w:rsid w:val="6A295D23"/>
    <w:rsid w:val="6A350AEC"/>
    <w:rsid w:val="6A80C352"/>
    <w:rsid w:val="6AA98F78"/>
    <w:rsid w:val="6AC5DAD9"/>
    <w:rsid w:val="6B4A90EE"/>
    <w:rsid w:val="6B552597"/>
    <w:rsid w:val="6B5AF6C9"/>
    <w:rsid w:val="6BB6CE55"/>
    <w:rsid w:val="6BBFE28B"/>
    <w:rsid w:val="6C145E88"/>
    <w:rsid w:val="6C42AEFA"/>
    <w:rsid w:val="6C5567D1"/>
    <w:rsid w:val="6C609FE0"/>
    <w:rsid w:val="6C631E94"/>
    <w:rsid w:val="6C639C40"/>
    <w:rsid w:val="6C653FF9"/>
    <w:rsid w:val="6C7893AE"/>
    <w:rsid w:val="6CB8F36B"/>
    <w:rsid w:val="6CF53ECE"/>
    <w:rsid w:val="6CF8B659"/>
    <w:rsid w:val="6CFDBA78"/>
    <w:rsid w:val="6CFEE1E1"/>
    <w:rsid w:val="6D14D4A8"/>
    <w:rsid w:val="6D3DB741"/>
    <w:rsid w:val="6D73B7BA"/>
    <w:rsid w:val="6D7D9DFB"/>
    <w:rsid w:val="6D8BDBD8"/>
    <w:rsid w:val="6DD93436"/>
    <w:rsid w:val="6DD9CE35"/>
    <w:rsid w:val="6E0A45CB"/>
    <w:rsid w:val="6E328A9C"/>
    <w:rsid w:val="6E4BE369"/>
    <w:rsid w:val="6E5885A8"/>
    <w:rsid w:val="6E89E26C"/>
    <w:rsid w:val="6EA9B801"/>
    <w:rsid w:val="6EADCB6D"/>
    <w:rsid w:val="6EAEB07C"/>
    <w:rsid w:val="6EB756DA"/>
    <w:rsid w:val="6EB8155C"/>
    <w:rsid w:val="6EC65F7E"/>
    <w:rsid w:val="6EC72D99"/>
    <w:rsid w:val="6EFD0600"/>
    <w:rsid w:val="6F105FC3"/>
    <w:rsid w:val="6F146CD4"/>
    <w:rsid w:val="6F23DC20"/>
    <w:rsid w:val="6F28DC39"/>
    <w:rsid w:val="6F30CA4A"/>
    <w:rsid w:val="6F3DBA6E"/>
    <w:rsid w:val="6F70044A"/>
    <w:rsid w:val="6F72DB38"/>
    <w:rsid w:val="6F7FD0F1"/>
    <w:rsid w:val="6F81E169"/>
    <w:rsid w:val="6F827374"/>
    <w:rsid w:val="6F93B707"/>
    <w:rsid w:val="6FB6F42D"/>
    <w:rsid w:val="6FCCAB17"/>
    <w:rsid w:val="6FFE7337"/>
    <w:rsid w:val="7016E508"/>
    <w:rsid w:val="702E9277"/>
    <w:rsid w:val="70417282"/>
    <w:rsid w:val="706052CF"/>
    <w:rsid w:val="7062CF94"/>
    <w:rsid w:val="7077040C"/>
    <w:rsid w:val="709FBDC5"/>
    <w:rsid w:val="70BAB4E6"/>
    <w:rsid w:val="70C099EF"/>
    <w:rsid w:val="70D3AF0E"/>
    <w:rsid w:val="70D5D1E5"/>
    <w:rsid w:val="70E0B37F"/>
    <w:rsid w:val="71348A5B"/>
    <w:rsid w:val="717FCFCF"/>
    <w:rsid w:val="718D3FAA"/>
    <w:rsid w:val="719F24FA"/>
    <w:rsid w:val="71F8356C"/>
    <w:rsid w:val="7213A796"/>
    <w:rsid w:val="72162EE2"/>
    <w:rsid w:val="722C0A00"/>
    <w:rsid w:val="722DC2F1"/>
    <w:rsid w:val="72553FF4"/>
    <w:rsid w:val="72AC8231"/>
    <w:rsid w:val="72BD1805"/>
    <w:rsid w:val="72C9601A"/>
    <w:rsid w:val="730308F8"/>
    <w:rsid w:val="7324F0A9"/>
    <w:rsid w:val="73312AAC"/>
    <w:rsid w:val="733610B0"/>
    <w:rsid w:val="738B82EB"/>
    <w:rsid w:val="73AB522C"/>
    <w:rsid w:val="73ABD594"/>
    <w:rsid w:val="73B904BB"/>
    <w:rsid w:val="73BD5E4C"/>
    <w:rsid w:val="73E451CB"/>
    <w:rsid w:val="7409844B"/>
    <w:rsid w:val="740EC581"/>
    <w:rsid w:val="741CD629"/>
    <w:rsid w:val="7449FA74"/>
    <w:rsid w:val="7460967C"/>
    <w:rsid w:val="7476C8B5"/>
    <w:rsid w:val="748BDC50"/>
    <w:rsid w:val="749513D6"/>
    <w:rsid w:val="749FEA44"/>
    <w:rsid w:val="74D68B02"/>
    <w:rsid w:val="74E6D0B6"/>
    <w:rsid w:val="75291E97"/>
    <w:rsid w:val="757BA4E5"/>
    <w:rsid w:val="75867680"/>
    <w:rsid w:val="75E7042B"/>
    <w:rsid w:val="75F7B26D"/>
    <w:rsid w:val="761BD7AE"/>
    <w:rsid w:val="765451D8"/>
    <w:rsid w:val="765E8A04"/>
    <w:rsid w:val="7667A1AD"/>
    <w:rsid w:val="76876682"/>
    <w:rsid w:val="76A61B91"/>
    <w:rsid w:val="76AC89DA"/>
    <w:rsid w:val="76CC3E76"/>
    <w:rsid w:val="76DA49CA"/>
    <w:rsid w:val="770CC64F"/>
    <w:rsid w:val="7716A8F3"/>
    <w:rsid w:val="773C19D7"/>
    <w:rsid w:val="776DF3A2"/>
    <w:rsid w:val="77C83FF8"/>
    <w:rsid w:val="77CED35C"/>
    <w:rsid w:val="7815EDFF"/>
    <w:rsid w:val="782792FE"/>
    <w:rsid w:val="785D65CE"/>
    <w:rsid w:val="786900B9"/>
    <w:rsid w:val="787D9DEE"/>
    <w:rsid w:val="789C328D"/>
    <w:rsid w:val="78A91F77"/>
    <w:rsid w:val="78AE4F8D"/>
    <w:rsid w:val="7908AF21"/>
    <w:rsid w:val="79108B0E"/>
    <w:rsid w:val="7925D599"/>
    <w:rsid w:val="7952C36A"/>
    <w:rsid w:val="7956D721"/>
    <w:rsid w:val="7998DB93"/>
    <w:rsid w:val="79A98BAB"/>
    <w:rsid w:val="79B80B3D"/>
    <w:rsid w:val="79C412BA"/>
    <w:rsid w:val="79D60C21"/>
    <w:rsid w:val="79FCAE87"/>
    <w:rsid w:val="7A597B37"/>
    <w:rsid w:val="7A851F8C"/>
    <w:rsid w:val="7A8F07BC"/>
    <w:rsid w:val="7B32B076"/>
    <w:rsid w:val="7B54009D"/>
    <w:rsid w:val="7B58CF01"/>
    <w:rsid w:val="7B9A9BC7"/>
    <w:rsid w:val="7BDDF04F"/>
    <w:rsid w:val="7BF7AFC4"/>
    <w:rsid w:val="7C41DD5D"/>
    <w:rsid w:val="7C42632C"/>
    <w:rsid w:val="7C604D90"/>
    <w:rsid w:val="7C7266CB"/>
    <w:rsid w:val="7C74FEDE"/>
    <w:rsid w:val="7C8A76BC"/>
    <w:rsid w:val="7C8F76BF"/>
    <w:rsid w:val="7C9274F2"/>
    <w:rsid w:val="7CAC1E03"/>
    <w:rsid w:val="7D4943F7"/>
    <w:rsid w:val="7D616049"/>
    <w:rsid w:val="7D7A7A02"/>
    <w:rsid w:val="7DD46213"/>
    <w:rsid w:val="7DF58271"/>
    <w:rsid w:val="7E012DD2"/>
    <w:rsid w:val="7E064716"/>
    <w:rsid w:val="7E2F67CD"/>
    <w:rsid w:val="7E4F6FF1"/>
    <w:rsid w:val="7E5494E6"/>
    <w:rsid w:val="7E55EE1A"/>
    <w:rsid w:val="7E5E02F9"/>
    <w:rsid w:val="7E7B529B"/>
    <w:rsid w:val="7EB16DB7"/>
    <w:rsid w:val="7EC10028"/>
    <w:rsid w:val="7EC8C876"/>
    <w:rsid w:val="7EDE6582"/>
    <w:rsid w:val="7F1771F2"/>
    <w:rsid w:val="7F7673CA"/>
    <w:rsid w:val="7F808575"/>
    <w:rsid w:val="7F8183C2"/>
    <w:rsid w:val="7F8A1707"/>
    <w:rsid w:val="7F8CF0B4"/>
    <w:rsid w:val="7F953C5E"/>
    <w:rsid w:val="7F983DE8"/>
    <w:rsid w:val="7F99CF5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10E81"/>
  <w15:chartTrackingRefBased/>
  <w15:docId w15:val="{5518F3CD-85C8-4A6B-BBD9-420E948D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6D0931"/>
    <w:pPr>
      <w:spacing w:after="0" w:line="240" w:lineRule="auto"/>
      <w:jc w:val="both"/>
    </w:pPr>
    <w:rPr>
      <w:rFonts w:ascii="Arial" w:hAnsi="Arial" w:eastAsia="Times New Roman" w:cs="Times New Roman"/>
      <w:kern w:val="0"/>
      <w:sz w:val="22"/>
      <w14:ligatures w14:val="none"/>
    </w:rPr>
  </w:style>
  <w:style w:type="paragraph" w:styleId="Pealkiri1">
    <w:name w:val="heading 1"/>
    <w:basedOn w:val="Normaallaad"/>
    <w:next w:val="Normaallaad"/>
    <w:link w:val="Pealkiri1Mrk"/>
    <w:qFormat/>
    <w:rsid w:val="004C31F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nhideWhenUsed/>
    <w:qFormat/>
    <w:rsid w:val="004C31F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semiHidden/>
    <w:unhideWhenUsed/>
    <w:qFormat/>
    <w:rsid w:val="004C31F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nhideWhenUsed/>
    <w:qFormat/>
    <w:rsid w:val="004C31F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C31F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C31F2"/>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C31F2"/>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C31F2"/>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C31F2"/>
    <w:pPr>
      <w:keepNext/>
      <w:keepLines/>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4C31F2"/>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4C31F2"/>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semiHidden/>
    <w:rsid w:val="004C31F2"/>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4C31F2"/>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4C31F2"/>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4C31F2"/>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4C31F2"/>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4C31F2"/>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4C31F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C31F2"/>
    <w:pPr>
      <w:spacing w:after="80"/>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4C31F2"/>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qFormat/>
    <w:rsid w:val="004C31F2"/>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rsid w:val="004C31F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C31F2"/>
    <w:pPr>
      <w:spacing w:before="160"/>
      <w:jc w:val="center"/>
    </w:pPr>
    <w:rPr>
      <w:i/>
      <w:iCs/>
      <w:color w:val="404040" w:themeColor="text1" w:themeTint="BF"/>
    </w:rPr>
  </w:style>
  <w:style w:type="character" w:styleId="TsitaatMrk" w:customStyle="1">
    <w:name w:val="Tsitaat Märk"/>
    <w:basedOn w:val="Liguvaikefont"/>
    <w:link w:val="Tsitaat"/>
    <w:uiPriority w:val="29"/>
    <w:rsid w:val="004C31F2"/>
    <w:rPr>
      <w:i/>
      <w:iCs/>
      <w:color w:val="404040" w:themeColor="text1" w:themeTint="BF"/>
    </w:rPr>
  </w:style>
  <w:style w:type="paragraph" w:styleId="Loendilik">
    <w:name w:val="List Paragraph"/>
    <w:basedOn w:val="Normaallaad"/>
    <w:uiPriority w:val="34"/>
    <w:qFormat/>
    <w:rsid w:val="004C31F2"/>
    <w:pPr>
      <w:ind w:left="720"/>
      <w:contextualSpacing/>
    </w:pPr>
  </w:style>
  <w:style w:type="character" w:styleId="Selgeltmrgatavrhutus">
    <w:name w:val="Intense Emphasis"/>
    <w:basedOn w:val="Liguvaikefont"/>
    <w:uiPriority w:val="21"/>
    <w:qFormat/>
    <w:rsid w:val="004C31F2"/>
    <w:rPr>
      <w:i/>
      <w:iCs/>
      <w:color w:val="0F4761" w:themeColor="accent1" w:themeShade="BF"/>
    </w:rPr>
  </w:style>
  <w:style w:type="paragraph" w:styleId="Selgeltmrgatavtsitaat">
    <w:name w:val="Intense Quote"/>
    <w:basedOn w:val="Normaallaad"/>
    <w:next w:val="Normaallaad"/>
    <w:link w:val="SelgeltmrgatavtsitaatMrk"/>
    <w:uiPriority w:val="30"/>
    <w:qFormat/>
    <w:rsid w:val="004C31F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4C31F2"/>
    <w:rPr>
      <w:i/>
      <w:iCs/>
      <w:color w:val="0F4761" w:themeColor="accent1" w:themeShade="BF"/>
    </w:rPr>
  </w:style>
  <w:style w:type="character" w:styleId="Selgeltmrgatavviide">
    <w:name w:val="Intense Reference"/>
    <w:basedOn w:val="Liguvaikefont"/>
    <w:uiPriority w:val="32"/>
    <w:qFormat/>
    <w:rsid w:val="004C31F2"/>
    <w:rPr>
      <w:b/>
      <w:bCs/>
      <w:smallCaps/>
      <w:color w:val="0F4761" w:themeColor="accent1" w:themeShade="BF"/>
      <w:spacing w:val="5"/>
    </w:rPr>
  </w:style>
  <w:style w:type="character" w:styleId="normaltextrun" w:customStyle="1">
    <w:name w:val="normaltextrun"/>
    <w:basedOn w:val="Liguvaikefont"/>
    <w:rsid w:val="00994D8E"/>
  </w:style>
  <w:style w:type="character" w:styleId="eop" w:customStyle="1">
    <w:name w:val="eop"/>
    <w:basedOn w:val="Liguvaikefont"/>
    <w:rsid w:val="00994D8E"/>
  </w:style>
  <w:style w:type="paragraph" w:styleId="Numbered" w:customStyle="1">
    <w:name w:val="Numbered"/>
    <w:basedOn w:val="Normaallaad"/>
    <w:rsid w:val="006D0931"/>
    <w:pPr>
      <w:numPr>
        <w:numId w:val="2"/>
      </w:numPr>
      <w:tabs>
        <w:tab w:val="clear" w:pos="567"/>
        <w:tab w:val="num" w:pos="907"/>
      </w:tabs>
      <w:ind w:left="907" w:hanging="907"/>
    </w:pPr>
  </w:style>
  <w:style w:type="character" w:styleId="Lehekljenumber">
    <w:name w:val="page number"/>
    <w:basedOn w:val="Liguvaikefont"/>
    <w:rsid w:val="006D0931"/>
    <w:rPr>
      <w:sz w:val="16"/>
    </w:rPr>
  </w:style>
  <w:style w:type="character" w:styleId="Kommentaariviide">
    <w:name w:val="annotation reference"/>
    <w:basedOn w:val="Liguvaikefont"/>
    <w:semiHidden/>
    <w:rsid w:val="006D0931"/>
    <w:rPr>
      <w:sz w:val="16"/>
      <w:szCs w:val="16"/>
    </w:rPr>
  </w:style>
  <w:style w:type="paragraph" w:styleId="Kommentaaritekst">
    <w:name w:val="annotation text"/>
    <w:basedOn w:val="Normaallaad"/>
    <w:link w:val="KommentaaritekstMrk"/>
    <w:rsid w:val="006D0931"/>
    <w:rPr>
      <w:sz w:val="20"/>
      <w:szCs w:val="20"/>
    </w:rPr>
  </w:style>
  <w:style w:type="character" w:styleId="KommentaaritekstMrk" w:customStyle="1">
    <w:name w:val="Kommentaari tekst Märk"/>
    <w:basedOn w:val="Liguvaikefont"/>
    <w:link w:val="Kommentaaritekst"/>
    <w:rsid w:val="006D0931"/>
    <w:rPr>
      <w:rFonts w:ascii="Arial" w:hAnsi="Arial" w:eastAsia="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6D0931"/>
    <w:rPr>
      <w:b/>
      <w:bCs/>
    </w:rPr>
  </w:style>
  <w:style w:type="character" w:styleId="KommentaariteemaMrk" w:customStyle="1">
    <w:name w:val="Kommentaari teema Märk"/>
    <w:basedOn w:val="KommentaaritekstMrk"/>
    <w:link w:val="Kommentaariteema"/>
    <w:semiHidden/>
    <w:rsid w:val="006D0931"/>
    <w:rPr>
      <w:rFonts w:ascii="Arial" w:hAnsi="Arial" w:eastAsia="Times New Roman" w:cs="Times New Roman"/>
      <w:b/>
      <w:bCs/>
      <w:kern w:val="0"/>
      <w:sz w:val="20"/>
      <w:szCs w:val="20"/>
      <w14:ligatures w14:val="none"/>
    </w:rPr>
  </w:style>
  <w:style w:type="paragraph" w:styleId="Jutumullitekst">
    <w:name w:val="Balloon Text"/>
    <w:basedOn w:val="Normaallaad"/>
    <w:link w:val="JutumullitekstMrk"/>
    <w:semiHidden/>
    <w:rsid w:val="006D0931"/>
    <w:rPr>
      <w:rFonts w:ascii="Tahoma" w:hAnsi="Tahoma" w:cs="Tahoma"/>
      <w:sz w:val="16"/>
      <w:szCs w:val="16"/>
    </w:rPr>
  </w:style>
  <w:style w:type="character" w:styleId="JutumullitekstMrk" w:customStyle="1">
    <w:name w:val="Jutumullitekst Märk"/>
    <w:basedOn w:val="Liguvaikefont"/>
    <w:link w:val="Jutumullitekst"/>
    <w:semiHidden/>
    <w:rsid w:val="006D0931"/>
    <w:rPr>
      <w:rFonts w:ascii="Tahoma" w:hAnsi="Tahoma" w:eastAsia="Times New Roman" w:cs="Tahoma"/>
      <w:kern w:val="0"/>
      <w:sz w:val="16"/>
      <w:szCs w:val="16"/>
      <w14:ligatures w14:val="none"/>
    </w:rPr>
  </w:style>
  <w:style w:type="paragraph" w:styleId="Default" w:customStyle="1">
    <w:name w:val="Default"/>
    <w:rsid w:val="006D0931"/>
    <w:pPr>
      <w:autoSpaceDE w:val="0"/>
      <w:autoSpaceDN w:val="0"/>
      <w:adjustRightInd w:val="0"/>
      <w:spacing w:after="0" w:line="240" w:lineRule="auto"/>
    </w:pPr>
    <w:rPr>
      <w:rFonts w:ascii="Arial" w:hAnsi="Arial" w:eastAsia="Times New Roman" w:cs="Arial"/>
      <w:color w:val="000000"/>
      <w:kern w:val="0"/>
      <w:lang w:eastAsia="et-EE"/>
      <w14:ligatures w14:val="none"/>
    </w:rPr>
  </w:style>
  <w:style w:type="character" w:styleId="Tugev">
    <w:name w:val="Strong"/>
    <w:basedOn w:val="Liguvaikefont"/>
    <w:uiPriority w:val="22"/>
    <w:qFormat/>
    <w:rsid w:val="006D0931"/>
    <w:rPr>
      <w:b/>
      <w:bCs/>
      <w:sz w:val="24"/>
      <w:szCs w:val="24"/>
      <w:bdr w:val="none" w:color="auto" w:sz="0" w:space="0" w:frame="1"/>
      <w:vertAlign w:val="baseline"/>
    </w:rPr>
  </w:style>
  <w:style w:type="paragraph" w:styleId="Normaallaadveeb">
    <w:name w:val="Normal (Web)"/>
    <w:basedOn w:val="Normaallaad"/>
    <w:uiPriority w:val="99"/>
    <w:unhideWhenUsed/>
    <w:rsid w:val="006D0931"/>
    <w:pPr>
      <w:spacing w:before="240" w:after="100" w:afterAutospacing="1"/>
      <w:jc w:val="left"/>
    </w:pPr>
    <w:rPr>
      <w:rFonts w:ascii="Times New Roman" w:hAnsi="Times New Roman"/>
      <w:sz w:val="24"/>
      <w:lang w:eastAsia="et-EE"/>
    </w:rPr>
  </w:style>
  <w:style w:type="character" w:styleId="tyhik" w:customStyle="1">
    <w:name w:val="tyhik"/>
    <w:basedOn w:val="Liguvaikefont"/>
    <w:rsid w:val="006D0931"/>
  </w:style>
  <w:style w:type="paragraph" w:styleId="Redaktsioon">
    <w:name w:val="Revision"/>
    <w:hidden/>
    <w:uiPriority w:val="99"/>
    <w:semiHidden/>
    <w:rsid w:val="006D0931"/>
    <w:pPr>
      <w:spacing w:after="0" w:line="240" w:lineRule="auto"/>
    </w:pPr>
    <w:rPr>
      <w:rFonts w:ascii="Arial" w:hAnsi="Arial" w:eastAsia="Times New Roman" w:cs="Times New Roman"/>
      <w:kern w:val="0"/>
      <w:sz w:val="22"/>
      <w14:ligatures w14:val="none"/>
    </w:rPr>
  </w:style>
  <w:style w:type="paragraph" w:styleId="Pis">
    <w:name w:val="header"/>
    <w:basedOn w:val="Normaallaad"/>
    <w:link w:val="PisMrk"/>
    <w:rsid w:val="006D0931"/>
    <w:pPr>
      <w:tabs>
        <w:tab w:val="center" w:pos="4536"/>
        <w:tab w:val="right" w:pos="9072"/>
      </w:tabs>
    </w:pPr>
  </w:style>
  <w:style w:type="character" w:styleId="PisMrk" w:customStyle="1">
    <w:name w:val="Päis Märk"/>
    <w:basedOn w:val="Liguvaikefont"/>
    <w:link w:val="Pis"/>
    <w:rsid w:val="006D0931"/>
    <w:rPr>
      <w:rFonts w:ascii="Arial" w:hAnsi="Arial" w:eastAsia="Times New Roman" w:cs="Times New Roman"/>
      <w:kern w:val="0"/>
      <w:sz w:val="22"/>
      <w14:ligatures w14:val="none"/>
    </w:rPr>
  </w:style>
  <w:style w:type="paragraph" w:styleId="Jalus">
    <w:name w:val="footer"/>
    <w:basedOn w:val="Normaallaad"/>
    <w:link w:val="JalusMrk"/>
    <w:uiPriority w:val="99"/>
    <w:rsid w:val="006D0931"/>
    <w:pPr>
      <w:tabs>
        <w:tab w:val="center" w:pos="4536"/>
        <w:tab w:val="right" w:pos="9072"/>
      </w:tabs>
    </w:pPr>
  </w:style>
  <w:style w:type="character" w:styleId="JalusMrk" w:customStyle="1">
    <w:name w:val="Jalus Märk"/>
    <w:basedOn w:val="Liguvaikefont"/>
    <w:link w:val="Jalus"/>
    <w:uiPriority w:val="99"/>
    <w:rsid w:val="006D0931"/>
    <w:rPr>
      <w:rFonts w:ascii="Arial" w:hAnsi="Arial" w:eastAsia="Times New Roman" w:cs="Times New Roman"/>
      <w:kern w:val="0"/>
      <w:sz w:val="22"/>
      <w14:ligatures w14:val="none"/>
    </w:rPr>
  </w:style>
  <w:style w:type="character" w:styleId="Kohatitetekst">
    <w:name w:val="Placeholder Text"/>
    <w:basedOn w:val="Liguvaikefont"/>
    <w:uiPriority w:val="99"/>
    <w:semiHidden/>
    <w:rsid w:val="006D0931"/>
    <w:rPr>
      <w:color w:val="808080"/>
    </w:rPr>
  </w:style>
  <w:style w:type="table" w:styleId="Kontuurtabel">
    <w:name w:val="Table Grid"/>
    <w:basedOn w:val="Normaaltabel"/>
    <w:uiPriority w:val="59"/>
    <w:rsid w:val="006D0931"/>
    <w:pPr>
      <w:spacing w:after="0" w:line="240" w:lineRule="auto"/>
    </w:pPr>
    <w:rPr>
      <w:rFonts w:ascii="Times New Roman" w:hAnsi="Times New Roman" w:eastAsia="Times New Roman" w:cs="Times New Roman"/>
      <w:kern w:val="0"/>
      <w:sz w:val="20"/>
      <w:szCs w:val="20"/>
      <w:lang w:eastAsia="et-EE"/>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llmrkusetekst">
    <w:name w:val="footnote text"/>
    <w:basedOn w:val="Normaallaad"/>
    <w:link w:val="AllmrkusetekstMrk"/>
    <w:uiPriority w:val="99"/>
    <w:rsid w:val="006D0931"/>
    <w:rPr>
      <w:sz w:val="20"/>
      <w:szCs w:val="20"/>
    </w:rPr>
  </w:style>
  <w:style w:type="character" w:styleId="AllmrkusetekstMrk" w:customStyle="1">
    <w:name w:val="Allmärkuse tekst Märk"/>
    <w:basedOn w:val="Liguvaikefont"/>
    <w:link w:val="Allmrkusetekst"/>
    <w:uiPriority w:val="99"/>
    <w:rsid w:val="006D0931"/>
    <w:rPr>
      <w:rFonts w:ascii="Arial" w:hAnsi="Arial" w:eastAsia="Times New Roman" w:cs="Times New Roman"/>
      <w:kern w:val="0"/>
      <w:sz w:val="20"/>
      <w:szCs w:val="20"/>
      <w14:ligatures w14:val="none"/>
    </w:rPr>
  </w:style>
  <w:style w:type="character" w:styleId="Allmrkuseviide">
    <w:name w:val="footnote reference"/>
    <w:basedOn w:val="Liguvaikefont"/>
    <w:uiPriority w:val="99"/>
    <w:rsid w:val="006D0931"/>
    <w:rPr>
      <w:vertAlign w:val="superscript"/>
    </w:rPr>
  </w:style>
  <w:style w:type="character" w:styleId="Hperlink">
    <w:name w:val="Hyperlink"/>
    <w:basedOn w:val="Liguvaikefont"/>
    <w:uiPriority w:val="99"/>
    <w:unhideWhenUsed/>
    <w:rsid w:val="006D0931"/>
    <w:rPr>
      <w:color w:val="467886" w:themeColor="hyperlink"/>
      <w:u w:val="single"/>
    </w:rPr>
  </w:style>
  <w:style w:type="character" w:styleId="Klastatudhperlink">
    <w:name w:val="FollowedHyperlink"/>
    <w:basedOn w:val="Liguvaikefont"/>
    <w:rsid w:val="006D0931"/>
    <w:rPr>
      <w:color w:val="96607D" w:themeColor="followedHyperlink"/>
      <w:u w:val="single"/>
    </w:rPr>
  </w:style>
  <w:style w:type="paragraph" w:styleId="Vahedeta">
    <w:name w:val="No Spacing"/>
    <w:uiPriority w:val="1"/>
    <w:qFormat/>
    <w:rsid w:val="006D0931"/>
    <w:pPr>
      <w:spacing w:after="0" w:line="240" w:lineRule="auto"/>
      <w:jc w:val="both"/>
    </w:pPr>
    <w:rPr>
      <w:rFonts w:ascii="Times New Roman" w:hAnsi="Times New Roman" w:eastAsia="Times New Roman" w:cs="Times New Roman"/>
      <w:kern w:val="0"/>
      <w:lang w:val="en-GB"/>
      <w14:ligatures w14:val="none"/>
    </w:rPr>
  </w:style>
  <w:style w:type="character" w:styleId="Lahendamatamainimine">
    <w:name w:val="Unresolved Mention"/>
    <w:basedOn w:val="Liguvaikefont"/>
    <w:uiPriority w:val="99"/>
    <w:semiHidden/>
    <w:unhideWhenUsed/>
    <w:rsid w:val="006D0931"/>
    <w:rPr>
      <w:color w:val="605E5C"/>
      <w:shd w:val="clear" w:color="auto" w:fill="E1DFDD"/>
    </w:rPr>
  </w:style>
  <w:style w:type="character" w:styleId="Mainimine">
    <w:name w:val="Mention"/>
    <w:basedOn w:val="Liguvaikefont"/>
    <w:uiPriority w:val="99"/>
    <w:unhideWhenUsed/>
    <w:rsid w:val="00EE434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liis.kruus@tervisekassa.ee"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ariken.ross@sm.ee" TargetMode="External" Id="rId12" /><Relationship Type="http://schemas.openxmlformats.org/officeDocument/2006/relationships/hyperlink" Target="https://www.riigiteataja.ee/akt/126032025011" TargetMode="Externa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heli.paluste@sm.ee" TargetMode="External" Id="rId11" /><Relationship Type="http://schemas.openxmlformats.org/officeDocument/2006/relationships/numbering" Target="numbering.xml" Id="rId5" /><Relationship Type="http://schemas.openxmlformats.org/officeDocument/2006/relationships/hyperlink" Target="mailto:lily.mals@sm.ee"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helis.ojala@tervisekassa.ee" TargetMode="External" Id="rId14" /><Relationship Type="http://schemas.openxmlformats.org/officeDocument/2006/relationships/comments" Target="comments.xml" Id="Rd20cadec41f94ca2" /><Relationship Type="http://schemas.microsoft.com/office/2011/relationships/people" Target="people.xml" Id="R7e205b9bb7984894" /><Relationship Type="http://schemas.microsoft.com/office/2011/relationships/commentsExtended" Target="commentsExtended.xml" Id="Rcca0b246fd5f4f03" /><Relationship Type="http://schemas.microsoft.com/office/2016/09/relationships/commentsIds" Target="commentsIds.xml" Id="Re08fbfebe7f448ed" /><Relationship Type="http://schemas.microsoft.com/office/2018/08/relationships/commentsExtensible" Target="commentsExtensible.xml" Id="R40e63726fea24869" /><Relationship Type="http://schemas.openxmlformats.org/officeDocument/2006/relationships/hyperlink" Target="https://www.riigiteataja.ee/akt/126032025011" TargetMode="External" Id="R65043216c8534179" /></Relationships>
</file>

<file path=word/_rels/footnotes.xml.rels><?xml version="1.0" encoding="UTF-8" standalone="yes"?>
<Relationships xmlns="http://schemas.openxmlformats.org/package/2006/relationships"><Relationship Id="rId8" Type="http://schemas.openxmlformats.org/officeDocument/2006/relationships/hyperlink" Target="https://andmed.stat.ee/et/stat/majandus__majandusuksused__ettevetjad/ER025/table/tableViewLayout2" TargetMode="External"/><Relationship Id="rId3" Type="http://schemas.openxmlformats.org/officeDocument/2006/relationships/hyperlink" Target="https://valitsus.ee/sites/default/files/documents/2021-06/Eesti%202035_PUHTAND%20%C3%9CLDOSA_210512_1.pdf" TargetMode="External"/><Relationship Id="rId7" Type="http://schemas.openxmlformats.org/officeDocument/2006/relationships/hyperlink" Target="https://statistika.tai.ee/pxweb/et/Andmebaas/Andmebaas__04THressursid__01TTosutajad/TTO10.px/table/tableViewLayout2/" TargetMode="External"/><Relationship Id="rId2" Type="http://schemas.openxmlformats.org/officeDocument/2006/relationships/hyperlink" Target="https://www.sm.ee/sites/default/files/documents/2025-01/Inimkeskse%20tervishoiu%20programm%202025-2028.pdf" TargetMode="External"/><Relationship Id="rId1" Type="http://schemas.openxmlformats.org/officeDocument/2006/relationships/hyperlink" Target="https://valitsus.ee/valitsuse-eesmargid-ja-tegevused/valitsemise-alused/tegevusprogramm-0" TargetMode="External"/><Relationship Id="rId6" Type="http://schemas.openxmlformats.org/officeDocument/2006/relationships/hyperlink" Target="https://www.tervisekassa.ee/media/464/download?inline" TargetMode="External"/><Relationship Id="rId5" Type="http://schemas.openxmlformats.org/officeDocument/2006/relationships/hyperlink" Target="https://www.riigiteataja.ee/akt/317112020002" TargetMode="External"/><Relationship Id="rId4" Type="http://schemas.openxmlformats.org/officeDocument/2006/relationships/hyperlink" Target="https://valitsus.ee/valitsuse-eesmargid-ja-tegevused/valitsemise-alused/koalitsioonilepe-2025-2027/oigusriik" TargetMode="External"/><Relationship Id="rId9" Type="http://schemas.openxmlformats.org/officeDocument/2006/relationships/hyperlink" Target="https://statistika.tai.ee/pxweb/et/Andmebaas/Andmebaas__04THressursid__05Tootajad/THT001.px/table/tableViewLayout2/"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88c73f43467497f661bce66abf60ee86">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4a24d4994c8a4f1f130b6ab7863d872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4FDBB4-1172-4B70-A15A-3615731EBEDF}">
  <ds:schemaRefs>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cbaf1ed3-4ebd-4e57-9ab0-9d75d3330a74"/>
    <ds:schemaRef ds:uri="http://purl.org/dc/terms/"/>
  </ds:schemaRefs>
</ds:datastoreItem>
</file>

<file path=customXml/itemProps2.xml><?xml version="1.0" encoding="utf-8"?>
<ds:datastoreItem xmlns:ds="http://schemas.openxmlformats.org/officeDocument/2006/customXml" ds:itemID="{61A58EB6-E689-42D5-A9B8-CBA1AEE8F661}">
  <ds:schemaRefs>
    <ds:schemaRef ds:uri="http://schemas.microsoft.com/sharepoint/v3/contenttype/forms"/>
  </ds:schemaRefs>
</ds:datastoreItem>
</file>

<file path=customXml/itemProps3.xml><?xml version="1.0" encoding="utf-8"?>
<ds:datastoreItem xmlns:ds="http://schemas.openxmlformats.org/officeDocument/2006/customXml" ds:itemID="{61BFEED9-58B7-4D68-9FF4-3532D98E2143}">
  <ds:schemaRefs>
    <ds:schemaRef ds:uri="http://schemas.openxmlformats.org/officeDocument/2006/bibliography"/>
  </ds:schemaRefs>
</ds:datastoreItem>
</file>

<file path=customXml/itemProps4.xml><?xml version="1.0" encoding="utf-8"?>
<ds:datastoreItem xmlns:ds="http://schemas.openxmlformats.org/officeDocument/2006/customXml" ds:itemID="{E0C174A6-964D-48BF-BFF5-394CCF30E1C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Mariken Ross - SOM</dc:creator>
  <cp:keywords/>
  <dc:description/>
  <cp:lastModifiedBy>Birgit Hermann - JUSTDIGI</cp:lastModifiedBy>
  <cp:revision>7</cp:revision>
  <dcterms:created xsi:type="dcterms:W3CDTF">2025-10-24T08:57:00Z</dcterms:created>
  <dcterms:modified xsi:type="dcterms:W3CDTF">2025-10-28T15:37:30Z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2025-08-11T05:51:32Z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5ab790f7-cac0-431c-8512-520064d93841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docLang">
    <vt:lpwstr>et</vt:lpwstr>
  </property>
  <property fmtid="{D5CDD505-2E9C-101B-9397-08002B2CF9AE}" pid="12" name="MediaServiceImageTags">
    <vt:lpwstr/>
  </property>
</Properties>
</file>